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144F2" w14:textId="77777777" w:rsidR="00240249" w:rsidRDefault="00240249" w:rsidP="00A11C82">
      <w:pPr>
        <w:pStyle w:val="Heading5"/>
        <w:keepNext/>
        <w:rPr>
          <w:i/>
          <w:sz w:val="40"/>
        </w:rPr>
      </w:pPr>
    </w:p>
    <w:p w14:paraId="6AE7826A" w14:textId="36AC2507" w:rsidR="00805B19" w:rsidRDefault="00805B19" w:rsidP="00A11C82">
      <w:pPr>
        <w:pStyle w:val="Heading5"/>
        <w:keepNext/>
        <w:rPr>
          <w:i/>
          <w:sz w:val="40"/>
        </w:rPr>
      </w:pPr>
      <w:r>
        <w:rPr>
          <w:i/>
          <w:sz w:val="40"/>
        </w:rPr>
        <w:t xml:space="preserve">STCP 01-1 Issue </w:t>
      </w:r>
      <w:r w:rsidR="00F95333" w:rsidRPr="00F95333">
        <w:rPr>
          <w:i/>
          <w:iCs/>
          <w:sz w:val="40"/>
        </w:rPr>
        <w:t>01</w:t>
      </w:r>
      <w:r w:rsidR="00806AFF">
        <w:rPr>
          <w:i/>
          <w:iCs/>
          <w:sz w:val="40"/>
        </w:rPr>
        <w:t>5</w:t>
      </w:r>
      <w:r w:rsidR="00F95333">
        <w:rPr>
          <w:i/>
          <w:sz w:val="40"/>
        </w:rPr>
        <w:t xml:space="preserve"> </w:t>
      </w:r>
      <w:r>
        <w:rPr>
          <w:i/>
          <w:sz w:val="40"/>
        </w:rPr>
        <w:t>Operational Switching</w:t>
      </w:r>
    </w:p>
    <w:p w14:paraId="4E830568" w14:textId="77777777" w:rsidR="00805B19" w:rsidRDefault="00805B19" w:rsidP="00A11C82">
      <w:pPr>
        <w:pStyle w:val="Heading5"/>
        <w:keepNext/>
        <w:rPr>
          <w:i/>
          <w:sz w:val="24"/>
        </w:rPr>
      </w:pPr>
      <w:r>
        <w:rPr>
          <w:i/>
          <w:sz w:val="24"/>
        </w:rPr>
        <w:t>STC Procedure Document Authorisation</w:t>
      </w:r>
    </w:p>
    <w:p w14:paraId="13734C03" w14:textId="77777777" w:rsidR="00805B19" w:rsidRDefault="00805B19" w:rsidP="00A11C82">
      <w:pPr>
        <w:keepNext/>
        <w:keepLines/>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805B19" w14:paraId="4A4D460F" w14:textId="77777777" w:rsidTr="00730510">
        <w:tc>
          <w:tcPr>
            <w:tcW w:w="2518" w:type="dxa"/>
          </w:tcPr>
          <w:p w14:paraId="4937D1C7" w14:textId="77777777" w:rsidR="00805B19" w:rsidRDefault="00137867" w:rsidP="00A11C82">
            <w:pPr>
              <w:keepNext/>
              <w:spacing w:before="120"/>
              <w:jc w:val="center"/>
              <w:rPr>
                <w:b/>
                <w:color w:val="000000"/>
              </w:rPr>
            </w:pPr>
            <w:r>
              <w:rPr>
                <w:b/>
                <w:color w:val="000000"/>
              </w:rPr>
              <w:t>Party</w:t>
            </w:r>
          </w:p>
        </w:tc>
        <w:tc>
          <w:tcPr>
            <w:tcW w:w="2126" w:type="dxa"/>
          </w:tcPr>
          <w:p w14:paraId="7D778C17" w14:textId="77777777" w:rsidR="00805B19" w:rsidRDefault="00805B19" w:rsidP="00A11C82">
            <w:pPr>
              <w:keepNext/>
              <w:spacing w:before="120"/>
              <w:jc w:val="center"/>
              <w:rPr>
                <w:b/>
                <w:color w:val="000000"/>
              </w:rPr>
            </w:pPr>
            <w:r>
              <w:rPr>
                <w:b/>
                <w:color w:val="000000"/>
              </w:rPr>
              <w:t>Name of Party Representative</w:t>
            </w:r>
          </w:p>
        </w:tc>
        <w:tc>
          <w:tcPr>
            <w:tcW w:w="2552" w:type="dxa"/>
          </w:tcPr>
          <w:p w14:paraId="6E465586" w14:textId="77777777" w:rsidR="00805B19" w:rsidRDefault="00805B19" w:rsidP="00A11C82">
            <w:pPr>
              <w:keepNext/>
              <w:spacing w:before="120"/>
              <w:jc w:val="center"/>
              <w:rPr>
                <w:b/>
                <w:color w:val="000000"/>
              </w:rPr>
            </w:pPr>
            <w:r>
              <w:rPr>
                <w:b/>
                <w:color w:val="000000"/>
              </w:rPr>
              <w:t>Signature</w:t>
            </w:r>
          </w:p>
        </w:tc>
        <w:tc>
          <w:tcPr>
            <w:tcW w:w="1276" w:type="dxa"/>
          </w:tcPr>
          <w:p w14:paraId="1B4BE999" w14:textId="77777777" w:rsidR="00805B19" w:rsidRDefault="00805B19" w:rsidP="00A11C82">
            <w:pPr>
              <w:keepNext/>
              <w:spacing w:before="120"/>
              <w:jc w:val="center"/>
              <w:rPr>
                <w:b/>
                <w:color w:val="000000"/>
              </w:rPr>
            </w:pPr>
            <w:r>
              <w:rPr>
                <w:b/>
                <w:color w:val="000000"/>
              </w:rPr>
              <w:t>Date</w:t>
            </w:r>
          </w:p>
        </w:tc>
      </w:tr>
      <w:tr w:rsidR="00A53550" w14:paraId="538AD4E4" w14:textId="77777777" w:rsidTr="00730510">
        <w:tc>
          <w:tcPr>
            <w:tcW w:w="2518" w:type="dxa"/>
          </w:tcPr>
          <w:p w14:paraId="11857F20" w14:textId="7AC3D08A" w:rsidR="00A53550" w:rsidRDefault="00C21D00" w:rsidP="00A11C82">
            <w:pPr>
              <w:keepNext/>
              <w:autoSpaceDE w:val="0"/>
              <w:autoSpaceDN w:val="0"/>
              <w:adjustRightInd w:val="0"/>
              <w:spacing w:after="0"/>
              <w:rPr>
                <w:sz w:val="22"/>
                <w:lang w:eastAsia="en-GB"/>
              </w:rPr>
            </w:pPr>
            <w:r>
              <w:rPr>
                <w:sz w:val="22"/>
                <w:lang w:eastAsia="en-GB"/>
              </w:rPr>
              <w:t>The Company</w:t>
            </w:r>
          </w:p>
        </w:tc>
        <w:tc>
          <w:tcPr>
            <w:tcW w:w="2126" w:type="dxa"/>
          </w:tcPr>
          <w:p w14:paraId="496AA1A7" w14:textId="77777777" w:rsidR="00A53550" w:rsidRDefault="00A53550" w:rsidP="00A11C82">
            <w:pPr>
              <w:keepNext/>
              <w:spacing w:before="120"/>
              <w:rPr>
                <w:color w:val="000000"/>
              </w:rPr>
            </w:pPr>
          </w:p>
        </w:tc>
        <w:tc>
          <w:tcPr>
            <w:tcW w:w="2552" w:type="dxa"/>
          </w:tcPr>
          <w:p w14:paraId="1AC851E5" w14:textId="77777777" w:rsidR="00A53550" w:rsidRDefault="00A53550" w:rsidP="00A11C82">
            <w:pPr>
              <w:keepNext/>
              <w:rPr>
                <w:color w:val="000000"/>
              </w:rPr>
            </w:pPr>
          </w:p>
        </w:tc>
        <w:tc>
          <w:tcPr>
            <w:tcW w:w="1276" w:type="dxa"/>
          </w:tcPr>
          <w:p w14:paraId="11FA89F2" w14:textId="77777777" w:rsidR="00A53550" w:rsidRDefault="00A53550" w:rsidP="00A11C82">
            <w:pPr>
              <w:keepNext/>
              <w:rPr>
                <w:color w:val="000000"/>
              </w:rPr>
            </w:pPr>
          </w:p>
        </w:tc>
      </w:tr>
      <w:tr w:rsidR="00805B19" w14:paraId="54E62085" w14:textId="77777777" w:rsidTr="00730510">
        <w:tc>
          <w:tcPr>
            <w:tcW w:w="2518" w:type="dxa"/>
          </w:tcPr>
          <w:p w14:paraId="10160FB7" w14:textId="77777777" w:rsidR="00805B19" w:rsidRDefault="00805B19" w:rsidP="00A11C82">
            <w:pPr>
              <w:keepNext/>
              <w:autoSpaceDE w:val="0"/>
              <w:autoSpaceDN w:val="0"/>
              <w:adjustRightInd w:val="0"/>
              <w:spacing w:after="0"/>
              <w:rPr>
                <w:sz w:val="22"/>
                <w:lang w:eastAsia="en-GB"/>
              </w:rPr>
            </w:pPr>
            <w:r>
              <w:rPr>
                <w:sz w:val="22"/>
                <w:lang w:eastAsia="en-GB"/>
              </w:rPr>
              <w:t>National Grid</w:t>
            </w:r>
          </w:p>
          <w:p w14:paraId="39658DA3" w14:textId="77777777" w:rsidR="00805B19" w:rsidRDefault="00805B19" w:rsidP="00A11C82">
            <w:pPr>
              <w:keepNext/>
              <w:spacing w:before="120"/>
              <w:rPr>
                <w:color w:val="000000"/>
              </w:rPr>
            </w:pPr>
            <w:r>
              <w:rPr>
                <w:sz w:val="22"/>
                <w:lang w:eastAsia="en-GB"/>
              </w:rPr>
              <w:t>Electricity Transmission plc</w:t>
            </w:r>
          </w:p>
        </w:tc>
        <w:tc>
          <w:tcPr>
            <w:tcW w:w="2126" w:type="dxa"/>
          </w:tcPr>
          <w:p w14:paraId="07F77BDD" w14:textId="77777777" w:rsidR="00805B19" w:rsidRDefault="00805B19" w:rsidP="00A11C82">
            <w:pPr>
              <w:keepNext/>
              <w:spacing w:before="120"/>
              <w:rPr>
                <w:color w:val="000000"/>
              </w:rPr>
            </w:pPr>
          </w:p>
        </w:tc>
        <w:tc>
          <w:tcPr>
            <w:tcW w:w="2552" w:type="dxa"/>
          </w:tcPr>
          <w:p w14:paraId="3C577200" w14:textId="77777777" w:rsidR="00805B19" w:rsidRDefault="00805B19" w:rsidP="00A11C82">
            <w:pPr>
              <w:keepNext/>
              <w:rPr>
                <w:color w:val="000000"/>
              </w:rPr>
            </w:pPr>
          </w:p>
        </w:tc>
        <w:tc>
          <w:tcPr>
            <w:tcW w:w="1276" w:type="dxa"/>
          </w:tcPr>
          <w:p w14:paraId="01BD43FE" w14:textId="77777777" w:rsidR="00805B19" w:rsidRDefault="00805B19" w:rsidP="00A11C82">
            <w:pPr>
              <w:keepNext/>
              <w:rPr>
                <w:color w:val="000000"/>
              </w:rPr>
            </w:pPr>
          </w:p>
        </w:tc>
      </w:tr>
      <w:tr w:rsidR="00805B19" w14:paraId="1BCE06CD" w14:textId="77777777" w:rsidTr="00730510">
        <w:tc>
          <w:tcPr>
            <w:tcW w:w="2518" w:type="dxa"/>
          </w:tcPr>
          <w:p w14:paraId="1B7A5F78" w14:textId="77777777" w:rsidR="00805B19" w:rsidRDefault="00805B19" w:rsidP="00A11C82">
            <w:pPr>
              <w:keepNext/>
              <w:spacing w:before="120"/>
              <w:rPr>
                <w:color w:val="000000"/>
              </w:rPr>
            </w:pPr>
            <w:r>
              <w:rPr>
                <w:sz w:val="22"/>
                <w:lang w:eastAsia="en-GB"/>
              </w:rPr>
              <w:t xml:space="preserve">SP Transmission </w:t>
            </w:r>
            <w:r w:rsidR="00CE24A5">
              <w:rPr>
                <w:sz w:val="22"/>
                <w:lang w:eastAsia="en-GB"/>
              </w:rPr>
              <w:t>plc</w:t>
            </w:r>
          </w:p>
        </w:tc>
        <w:tc>
          <w:tcPr>
            <w:tcW w:w="2126" w:type="dxa"/>
          </w:tcPr>
          <w:p w14:paraId="40AD3E35" w14:textId="77777777" w:rsidR="00805B19" w:rsidRDefault="00805B19" w:rsidP="00A11C82">
            <w:pPr>
              <w:keepNext/>
              <w:spacing w:before="120"/>
              <w:rPr>
                <w:color w:val="000000"/>
              </w:rPr>
            </w:pPr>
          </w:p>
        </w:tc>
        <w:tc>
          <w:tcPr>
            <w:tcW w:w="2552" w:type="dxa"/>
          </w:tcPr>
          <w:p w14:paraId="51385942" w14:textId="77777777" w:rsidR="00805B19" w:rsidRDefault="00805B19" w:rsidP="00A11C82">
            <w:pPr>
              <w:keepNext/>
              <w:rPr>
                <w:color w:val="000000"/>
              </w:rPr>
            </w:pPr>
          </w:p>
        </w:tc>
        <w:tc>
          <w:tcPr>
            <w:tcW w:w="1276" w:type="dxa"/>
          </w:tcPr>
          <w:p w14:paraId="79C5294A" w14:textId="77777777" w:rsidR="00805B19" w:rsidRDefault="00805B19" w:rsidP="00A11C82">
            <w:pPr>
              <w:keepNext/>
              <w:rPr>
                <w:color w:val="000000"/>
              </w:rPr>
            </w:pPr>
          </w:p>
        </w:tc>
      </w:tr>
      <w:tr w:rsidR="00805B19" w14:paraId="1094624C" w14:textId="77777777" w:rsidTr="00730510">
        <w:tc>
          <w:tcPr>
            <w:tcW w:w="2518" w:type="dxa"/>
          </w:tcPr>
          <w:p w14:paraId="49E7B752" w14:textId="77777777" w:rsidR="00805B19" w:rsidRDefault="00CE24A5" w:rsidP="00A11C82">
            <w:pPr>
              <w:keepNext/>
              <w:autoSpaceDE w:val="0"/>
              <w:autoSpaceDN w:val="0"/>
              <w:adjustRightInd w:val="0"/>
              <w:spacing w:after="0"/>
              <w:rPr>
                <w:sz w:val="22"/>
                <w:lang w:eastAsia="en-GB"/>
              </w:rPr>
            </w:pPr>
            <w:r>
              <w:rPr>
                <w:sz w:val="22"/>
                <w:lang w:eastAsia="en-GB"/>
              </w:rPr>
              <w:t xml:space="preserve">Scottish Hydro </w:t>
            </w:r>
            <w:r w:rsidR="00805B19">
              <w:rPr>
                <w:sz w:val="22"/>
                <w:lang w:eastAsia="en-GB"/>
              </w:rPr>
              <w:t>Electric</w:t>
            </w:r>
          </w:p>
          <w:p w14:paraId="59709E41" w14:textId="77777777" w:rsidR="00805B19" w:rsidRDefault="00805B19" w:rsidP="00A11C82">
            <w:pPr>
              <w:keepNext/>
              <w:spacing w:before="120"/>
              <w:rPr>
                <w:color w:val="000000"/>
              </w:rPr>
            </w:pPr>
            <w:r>
              <w:rPr>
                <w:sz w:val="22"/>
                <w:lang w:eastAsia="en-GB"/>
              </w:rPr>
              <w:t>Transmission</w:t>
            </w:r>
            <w:r w:rsidR="00CE24A5">
              <w:rPr>
                <w:sz w:val="22"/>
                <w:lang w:eastAsia="en-GB"/>
              </w:rPr>
              <w:t xml:space="preserve"> plc</w:t>
            </w:r>
          </w:p>
        </w:tc>
        <w:tc>
          <w:tcPr>
            <w:tcW w:w="2126" w:type="dxa"/>
          </w:tcPr>
          <w:p w14:paraId="5073F8CE" w14:textId="77777777" w:rsidR="00805B19" w:rsidRDefault="00805B19" w:rsidP="00A11C82">
            <w:pPr>
              <w:keepNext/>
              <w:spacing w:before="120"/>
              <w:rPr>
                <w:color w:val="000000"/>
              </w:rPr>
            </w:pPr>
          </w:p>
        </w:tc>
        <w:tc>
          <w:tcPr>
            <w:tcW w:w="2552" w:type="dxa"/>
          </w:tcPr>
          <w:p w14:paraId="0C1CE4D6" w14:textId="77777777" w:rsidR="00805B19" w:rsidRDefault="00805B19" w:rsidP="00A11C82">
            <w:pPr>
              <w:keepNext/>
              <w:rPr>
                <w:color w:val="000000"/>
              </w:rPr>
            </w:pPr>
          </w:p>
        </w:tc>
        <w:tc>
          <w:tcPr>
            <w:tcW w:w="1276" w:type="dxa"/>
          </w:tcPr>
          <w:p w14:paraId="4B838BBB" w14:textId="77777777" w:rsidR="00805B19" w:rsidRDefault="00805B19" w:rsidP="00A11C82">
            <w:pPr>
              <w:keepNext/>
              <w:rPr>
                <w:color w:val="000000"/>
              </w:rPr>
            </w:pPr>
          </w:p>
        </w:tc>
      </w:tr>
      <w:tr w:rsidR="00137867" w14:paraId="27AB62EA" w14:textId="77777777" w:rsidTr="00730510">
        <w:tc>
          <w:tcPr>
            <w:tcW w:w="2518" w:type="dxa"/>
          </w:tcPr>
          <w:p w14:paraId="278BBD86" w14:textId="77777777" w:rsidR="00137867" w:rsidRDefault="00137867" w:rsidP="00A11C82">
            <w:pPr>
              <w:keepNext/>
              <w:autoSpaceDE w:val="0"/>
              <w:autoSpaceDN w:val="0"/>
              <w:adjustRightInd w:val="0"/>
              <w:spacing w:after="0"/>
              <w:rPr>
                <w:sz w:val="22"/>
                <w:lang w:eastAsia="en-GB"/>
              </w:rPr>
            </w:pPr>
            <w:r>
              <w:rPr>
                <w:sz w:val="22"/>
                <w:lang w:eastAsia="en-GB"/>
              </w:rPr>
              <w:t>Offshore Transmission Owners</w:t>
            </w:r>
          </w:p>
        </w:tc>
        <w:tc>
          <w:tcPr>
            <w:tcW w:w="2126" w:type="dxa"/>
          </w:tcPr>
          <w:p w14:paraId="36F29532" w14:textId="77777777" w:rsidR="00137867" w:rsidRDefault="00137867" w:rsidP="00A11C82">
            <w:pPr>
              <w:keepNext/>
              <w:spacing w:before="120"/>
              <w:rPr>
                <w:color w:val="000000"/>
              </w:rPr>
            </w:pPr>
          </w:p>
        </w:tc>
        <w:tc>
          <w:tcPr>
            <w:tcW w:w="2552" w:type="dxa"/>
          </w:tcPr>
          <w:p w14:paraId="13527F00" w14:textId="77777777" w:rsidR="00137867" w:rsidRDefault="00137867" w:rsidP="00A11C82">
            <w:pPr>
              <w:keepNext/>
              <w:rPr>
                <w:color w:val="000000"/>
              </w:rPr>
            </w:pPr>
          </w:p>
        </w:tc>
        <w:tc>
          <w:tcPr>
            <w:tcW w:w="1276" w:type="dxa"/>
          </w:tcPr>
          <w:p w14:paraId="5EDEE2B0" w14:textId="77777777" w:rsidR="00137867" w:rsidRDefault="00137867" w:rsidP="00A11C82">
            <w:pPr>
              <w:keepNext/>
              <w:rPr>
                <w:color w:val="000000"/>
              </w:rPr>
            </w:pPr>
          </w:p>
        </w:tc>
      </w:tr>
      <w:tr w:rsidR="005C2AA0" w14:paraId="6D541DBF" w14:textId="77777777" w:rsidTr="00730510">
        <w:tc>
          <w:tcPr>
            <w:tcW w:w="2518" w:type="dxa"/>
            <w:shd w:val="clear" w:color="auto" w:fill="FFFFFF" w:themeFill="background1"/>
          </w:tcPr>
          <w:p w14:paraId="1BE88663" w14:textId="369CA465" w:rsidR="005C2AA0" w:rsidRDefault="006A68FE" w:rsidP="00A11C82">
            <w:pPr>
              <w:keepNext/>
              <w:autoSpaceDE w:val="0"/>
              <w:autoSpaceDN w:val="0"/>
              <w:adjustRightInd w:val="0"/>
              <w:spacing w:after="0"/>
              <w:rPr>
                <w:sz w:val="22"/>
                <w:lang w:eastAsia="en-GB"/>
              </w:rPr>
            </w:pPr>
            <w:r>
              <w:rPr>
                <w:sz w:val="22"/>
                <w:lang w:eastAsia="en-GB"/>
              </w:rPr>
              <w:t>Competitively Appointed Transmission Owners</w:t>
            </w:r>
          </w:p>
        </w:tc>
        <w:tc>
          <w:tcPr>
            <w:tcW w:w="2126" w:type="dxa"/>
            <w:shd w:val="clear" w:color="auto" w:fill="FFFFFF" w:themeFill="background1"/>
          </w:tcPr>
          <w:p w14:paraId="427850EB" w14:textId="77777777" w:rsidR="005C2AA0" w:rsidRDefault="005C2AA0" w:rsidP="00A11C82">
            <w:pPr>
              <w:keepNext/>
              <w:spacing w:before="120"/>
              <w:rPr>
                <w:color w:val="000000"/>
              </w:rPr>
            </w:pPr>
          </w:p>
        </w:tc>
        <w:tc>
          <w:tcPr>
            <w:tcW w:w="2552" w:type="dxa"/>
            <w:shd w:val="clear" w:color="auto" w:fill="FFFFFF" w:themeFill="background1"/>
          </w:tcPr>
          <w:p w14:paraId="1CC50FC1" w14:textId="77777777" w:rsidR="005C2AA0" w:rsidRDefault="005C2AA0" w:rsidP="00A11C82">
            <w:pPr>
              <w:keepNext/>
              <w:rPr>
                <w:color w:val="000000"/>
              </w:rPr>
            </w:pPr>
          </w:p>
        </w:tc>
        <w:tc>
          <w:tcPr>
            <w:tcW w:w="1276" w:type="dxa"/>
            <w:shd w:val="clear" w:color="auto" w:fill="FFFFFF" w:themeFill="background1"/>
          </w:tcPr>
          <w:p w14:paraId="4EFA246C" w14:textId="77777777" w:rsidR="005C2AA0" w:rsidRDefault="005C2AA0" w:rsidP="00A11C82">
            <w:pPr>
              <w:keepNext/>
              <w:rPr>
                <w:color w:val="000000"/>
              </w:rPr>
            </w:pPr>
          </w:p>
        </w:tc>
      </w:tr>
      <w:tr w:rsidR="00C34ECE" w14:paraId="050EE38E" w14:textId="77777777" w:rsidTr="00730510">
        <w:tc>
          <w:tcPr>
            <w:tcW w:w="2518" w:type="dxa"/>
            <w:shd w:val="clear" w:color="auto" w:fill="FFFFFF" w:themeFill="background1"/>
          </w:tcPr>
          <w:p w14:paraId="425E7B0B" w14:textId="4B25EB8F" w:rsidR="00C34ECE" w:rsidRDefault="00C34ECE" w:rsidP="00A11C82">
            <w:pPr>
              <w:keepNext/>
              <w:autoSpaceDE w:val="0"/>
              <w:autoSpaceDN w:val="0"/>
              <w:adjustRightInd w:val="0"/>
              <w:spacing w:after="0"/>
              <w:rPr>
                <w:sz w:val="22"/>
                <w:lang w:eastAsia="en-GB"/>
              </w:rPr>
            </w:pPr>
            <w:r>
              <w:rPr>
                <w:sz w:val="22"/>
                <w:lang w:eastAsia="en-GB"/>
              </w:rPr>
              <w:t>Other TO licen</w:t>
            </w:r>
            <w:r w:rsidR="00E06175">
              <w:rPr>
                <w:sz w:val="22"/>
                <w:lang w:eastAsia="en-GB"/>
              </w:rPr>
              <w:t>s</w:t>
            </w:r>
            <w:r>
              <w:rPr>
                <w:sz w:val="22"/>
                <w:lang w:eastAsia="en-GB"/>
              </w:rPr>
              <w:t>ees</w:t>
            </w:r>
          </w:p>
        </w:tc>
        <w:tc>
          <w:tcPr>
            <w:tcW w:w="2126" w:type="dxa"/>
            <w:shd w:val="clear" w:color="auto" w:fill="FFFFFF" w:themeFill="background1"/>
          </w:tcPr>
          <w:p w14:paraId="3DA32E03" w14:textId="77777777" w:rsidR="00C34ECE" w:rsidRDefault="00C34ECE" w:rsidP="00A11C82">
            <w:pPr>
              <w:keepNext/>
              <w:spacing w:before="120"/>
              <w:rPr>
                <w:color w:val="000000"/>
              </w:rPr>
            </w:pPr>
          </w:p>
        </w:tc>
        <w:tc>
          <w:tcPr>
            <w:tcW w:w="2552" w:type="dxa"/>
            <w:shd w:val="clear" w:color="auto" w:fill="FFFFFF" w:themeFill="background1"/>
          </w:tcPr>
          <w:p w14:paraId="3828FAD6" w14:textId="77777777" w:rsidR="00C34ECE" w:rsidRDefault="00C34ECE" w:rsidP="00A11C82">
            <w:pPr>
              <w:keepNext/>
              <w:rPr>
                <w:color w:val="000000"/>
              </w:rPr>
            </w:pPr>
          </w:p>
        </w:tc>
        <w:tc>
          <w:tcPr>
            <w:tcW w:w="1276" w:type="dxa"/>
            <w:shd w:val="clear" w:color="auto" w:fill="FFFFFF" w:themeFill="background1"/>
          </w:tcPr>
          <w:p w14:paraId="172BC41A" w14:textId="77777777" w:rsidR="00C34ECE" w:rsidRDefault="00C34ECE" w:rsidP="00A11C82">
            <w:pPr>
              <w:keepNext/>
              <w:rPr>
                <w:color w:val="000000"/>
              </w:rPr>
            </w:pPr>
          </w:p>
        </w:tc>
      </w:tr>
    </w:tbl>
    <w:p w14:paraId="74FE70D7" w14:textId="77777777" w:rsidR="00805B19" w:rsidRDefault="00805B19" w:rsidP="00A11C82">
      <w:pPr>
        <w:pStyle w:val="Heading5"/>
        <w:keepNext/>
        <w:keepLines/>
      </w:pPr>
    </w:p>
    <w:p w14:paraId="603BCD08" w14:textId="77777777" w:rsidR="00805B19" w:rsidRDefault="00805B19" w:rsidP="00A11C82">
      <w:pPr>
        <w:keepNext/>
        <w:autoSpaceDE w:val="0"/>
        <w:autoSpaceDN w:val="0"/>
        <w:adjustRightInd w:val="0"/>
        <w:spacing w:after="0"/>
        <w:rPr>
          <w:rFonts w:ascii="Arial,BoldItalic" w:hAnsi="Arial,BoldItalic"/>
          <w:b/>
          <w:i/>
          <w:sz w:val="24"/>
          <w:lang w:eastAsia="en-GB"/>
        </w:rPr>
      </w:pPr>
      <w:r>
        <w:rPr>
          <w:rFonts w:ascii="Arial,BoldItalic" w:hAnsi="Arial,BoldItalic"/>
          <w:b/>
          <w:i/>
          <w:sz w:val="24"/>
          <w:lang w:eastAsia="en-GB"/>
        </w:rPr>
        <w:t>STC Procedure Change Control History</w:t>
      </w:r>
    </w:p>
    <w:p w14:paraId="71359F85" w14:textId="77777777" w:rsidR="00805B19" w:rsidRDefault="00805B19" w:rsidP="00A11C82">
      <w:pPr>
        <w:keepNext/>
        <w:autoSpaceDE w:val="0"/>
        <w:autoSpaceDN w:val="0"/>
        <w:adjustRightInd w:val="0"/>
        <w:spacing w:after="0"/>
        <w:rPr>
          <w:rFonts w:ascii="Arial,BoldItalic" w:hAnsi="Arial,BoldItalic"/>
          <w:b/>
          <w:i/>
          <w:sz w:val="24"/>
          <w:lang w:eastAsia="en-GB"/>
        </w:rPr>
      </w:pPr>
      <w:r>
        <w:rPr>
          <w:rFonts w:ascii="Arial,BoldItalic" w:hAnsi="Arial,BoldItalic"/>
          <w:b/>
          <w:i/>
          <w:sz w:val="24"/>
          <w:lang w:eastAsia="en-GB"/>
        </w:rPr>
        <w:tab/>
      </w:r>
    </w:p>
    <w:tbl>
      <w:tblPr>
        <w:tblpPr w:leftFromText="180" w:rightFromText="180" w:vertAnchor="text" w:tblpY="1"/>
        <w:tblOverlap w:val="neve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46"/>
        <w:gridCol w:w="5550"/>
      </w:tblGrid>
      <w:tr w:rsidR="00805B19" w14:paraId="59E4937F" w14:textId="77777777" w:rsidTr="6A4E1963">
        <w:tc>
          <w:tcPr>
            <w:tcW w:w="1526" w:type="dxa"/>
          </w:tcPr>
          <w:p w14:paraId="31359592" w14:textId="77777777" w:rsidR="00805B19" w:rsidRDefault="00805B19" w:rsidP="00C27854">
            <w:pPr>
              <w:keepNext/>
            </w:pPr>
            <w:r>
              <w:t>Issue 001</w:t>
            </w:r>
          </w:p>
        </w:tc>
        <w:tc>
          <w:tcPr>
            <w:tcW w:w="1446" w:type="dxa"/>
          </w:tcPr>
          <w:p w14:paraId="6FB7DD60" w14:textId="77777777" w:rsidR="00805B19" w:rsidRDefault="00805B19" w:rsidP="00C27854">
            <w:pPr>
              <w:keepNext/>
            </w:pPr>
            <w:r>
              <w:t>18/03/2005</w:t>
            </w:r>
          </w:p>
        </w:tc>
        <w:tc>
          <w:tcPr>
            <w:tcW w:w="5550" w:type="dxa"/>
          </w:tcPr>
          <w:p w14:paraId="7BB495D2" w14:textId="77777777" w:rsidR="00805B19" w:rsidRDefault="00805B19" w:rsidP="00C27854">
            <w:pPr>
              <w:keepNext/>
              <w:autoSpaceDE w:val="0"/>
              <w:autoSpaceDN w:val="0"/>
              <w:adjustRightInd w:val="0"/>
              <w:spacing w:after="0"/>
              <w:rPr>
                <w:lang w:eastAsia="en-GB"/>
              </w:rPr>
            </w:pPr>
            <w:r>
              <w:t>BETTA Go-Live Version</w:t>
            </w:r>
          </w:p>
        </w:tc>
      </w:tr>
      <w:tr w:rsidR="00805B19" w14:paraId="2D805340" w14:textId="77777777" w:rsidTr="6A4E1963">
        <w:tc>
          <w:tcPr>
            <w:tcW w:w="1526" w:type="dxa"/>
          </w:tcPr>
          <w:p w14:paraId="30FB52DE" w14:textId="77777777" w:rsidR="00805B19" w:rsidRDefault="00805B19" w:rsidP="00C27854">
            <w:pPr>
              <w:keepNext/>
            </w:pPr>
            <w:r>
              <w:t>Issue 002</w:t>
            </w:r>
          </w:p>
        </w:tc>
        <w:tc>
          <w:tcPr>
            <w:tcW w:w="1446" w:type="dxa"/>
          </w:tcPr>
          <w:p w14:paraId="34A6DF6C" w14:textId="77777777" w:rsidR="00805B19" w:rsidRDefault="00805B19" w:rsidP="00C27854">
            <w:pPr>
              <w:keepNext/>
            </w:pPr>
            <w:r>
              <w:t>04/07/2005</w:t>
            </w:r>
          </w:p>
        </w:tc>
        <w:tc>
          <w:tcPr>
            <w:tcW w:w="5550" w:type="dxa"/>
          </w:tcPr>
          <w:p w14:paraId="00D604BC" w14:textId="77777777" w:rsidR="00805B19" w:rsidRDefault="00805B19" w:rsidP="00C27854">
            <w:pPr>
              <w:keepNext/>
            </w:pPr>
            <w:r>
              <w:t>Issue 002 incorporating PA025</w:t>
            </w:r>
          </w:p>
        </w:tc>
      </w:tr>
      <w:tr w:rsidR="00805B19" w14:paraId="445FF7FB" w14:textId="77777777" w:rsidTr="6A4E1963">
        <w:tc>
          <w:tcPr>
            <w:tcW w:w="1526" w:type="dxa"/>
          </w:tcPr>
          <w:p w14:paraId="2F068582" w14:textId="77777777" w:rsidR="00805B19" w:rsidRDefault="00805B19" w:rsidP="00C27854">
            <w:pPr>
              <w:keepNext/>
            </w:pPr>
            <w:r>
              <w:t>Issue 003</w:t>
            </w:r>
          </w:p>
        </w:tc>
        <w:tc>
          <w:tcPr>
            <w:tcW w:w="1446" w:type="dxa"/>
          </w:tcPr>
          <w:p w14:paraId="283CA79A" w14:textId="77777777" w:rsidR="00805B19" w:rsidRDefault="00805B19" w:rsidP="00C27854">
            <w:pPr>
              <w:keepNext/>
            </w:pPr>
            <w:r>
              <w:t>25/10/2005</w:t>
            </w:r>
          </w:p>
        </w:tc>
        <w:tc>
          <w:tcPr>
            <w:tcW w:w="5550" w:type="dxa"/>
          </w:tcPr>
          <w:p w14:paraId="39F69932" w14:textId="77777777" w:rsidR="00805B19" w:rsidRDefault="00805B19" w:rsidP="00C27854">
            <w:pPr>
              <w:keepNext/>
            </w:pPr>
            <w:r>
              <w:t>Issue 003 incorporating PA034 &amp; PA037</w:t>
            </w:r>
          </w:p>
        </w:tc>
      </w:tr>
      <w:tr w:rsidR="00BB0B46" w14:paraId="4D054AF8" w14:textId="77777777" w:rsidTr="6A4E1963">
        <w:tc>
          <w:tcPr>
            <w:tcW w:w="1526" w:type="dxa"/>
          </w:tcPr>
          <w:p w14:paraId="30B92E0D" w14:textId="77777777" w:rsidR="00BB0B46" w:rsidRDefault="00BB0B46" w:rsidP="00C27854">
            <w:pPr>
              <w:keepNext/>
            </w:pPr>
            <w:r>
              <w:t>Issue 004</w:t>
            </w:r>
          </w:p>
        </w:tc>
        <w:tc>
          <w:tcPr>
            <w:tcW w:w="1446" w:type="dxa"/>
          </w:tcPr>
          <w:p w14:paraId="4B2888B5" w14:textId="77777777" w:rsidR="00BB0B46" w:rsidRDefault="007C3654" w:rsidP="00C27854">
            <w:pPr>
              <w:keepNext/>
            </w:pPr>
            <w:r>
              <w:t>22</w:t>
            </w:r>
            <w:r w:rsidR="00FB64D4">
              <w:t>/05/2008</w:t>
            </w:r>
          </w:p>
        </w:tc>
        <w:tc>
          <w:tcPr>
            <w:tcW w:w="5550" w:type="dxa"/>
          </w:tcPr>
          <w:p w14:paraId="6D115561" w14:textId="77777777" w:rsidR="00BB0B46" w:rsidRDefault="00BB0B46" w:rsidP="00C27854">
            <w:pPr>
              <w:keepNext/>
            </w:pPr>
            <w:r>
              <w:t>Issue 004 incorporating PA050</w:t>
            </w:r>
          </w:p>
        </w:tc>
      </w:tr>
      <w:tr w:rsidR="00137867" w14:paraId="719EA52D" w14:textId="77777777" w:rsidTr="6A4E1963">
        <w:tc>
          <w:tcPr>
            <w:tcW w:w="1526" w:type="dxa"/>
          </w:tcPr>
          <w:p w14:paraId="5F19F91D" w14:textId="77777777" w:rsidR="00137867" w:rsidRDefault="00137867" w:rsidP="00C27854">
            <w:pPr>
              <w:keepNext/>
            </w:pPr>
            <w:r>
              <w:t>Issue 00</w:t>
            </w:r>
            <w:r w:rsidR="000239EC">
              <w:t>5</w:t>
            </w:r>
          </w:p>
        </w:tc>
        <w:tc>
          <w:tcPr>
            <w:tcW w:w="1446" w:type="dxa"/>
          </w:tcPr>
          <w:p w14:paraId="0276B265" w14:textId="77777777" w:rsidR="00137867" w:rsidRDefault="00AC0F54" w:rsidP="00C27854">
            <w:pPr>
              <w:keepNext/>
            </w:pPr>
            <w:r>
              <w:t>14/01</w:t>
            </w:r>
            <w:r w:rsidR="00137867">
              <w:t>/2009</w:t>
            </w:r>
          </w:p>
        </w:tc>
        <w:tc>
          <w:tcPr>
            <w:tcW w:w="5550" w:type="dxa"/>
          </w:tcPr>
          <w:p w14:paraId="1EA66C8A" w14:textId="77777777" w:rsidR="00137867" w:rsidRDefault="00137867" w:rsidP="00C27854">
            <w:pPr>
              <w:keepNext/>
            </w:pPr>
            <w:r>
              <w:t>Issue 00</w:t>
            </w:r>
            <w:r w:rsidR="000239EC">
              <w:t>5</w:t>
            </w:r>
            <w:r>
              <w:t xml:space="preserve"> incorporating </w:t>
            </w:r>
            <w:r w:rsidR="00040749">
              <w:t>PA050</w:t>
            </w:r>
          </w:p>
        </w:tc>
      </w:tr>
      <w:tr w:rsidR="004C0FF9" w14:paraId="4445993A" w14:textId="77777777" w:rsidTr="6A4E1963">
        <w:tc>
          <w:tcPr>
            <w:tcW w:w="1526" w:type="dxa"/>
          </w:tcPr>
          <w:p w14:paraId="6E33A548" w14:textId="77777777" w:rsidR="004C0FF9" w:rsidRDefault="004C0FF9" w:rsidP="00C27854">
            <w:pPr>
              <w:keepNext/>
            </w:pPr>
            <w:r>
              <w:t>Issue 00</w:t>
            </w:r>
            <w:r w:rsidR="005E787A">
              <w:t>6</w:t>
            </w:r>
          </w:p>
        </w:tc>
        <w:tc>
          <w:tcPr>
            <w:tcW w:w="1446" w:type="dxa"/>
          </w:tcPr>
          <w:p w14:paraId="4E58B7C3" w14:textId="77777777" w:rsidR="004C0FF9" w:rsidRDefault="002470A9" w:rsidP="00C27854">
            <w:pPr>
              <w:keepNext/>
            </w:pPr>
            <w:r>
              <w:t>06</w:t>
            </w:r>
            <w:r w:rsidR="004C0FF9">
              <w:t>/</w:t>
            </w:r>
            <w:r>
              <w:t>10</w:t>
            </w:r>
            <w:r w:rsidR="004C0FF9">
              <w:t>/2010</w:t>
            </w:r>
          </w:p>
        </w:tc>
        <w:tc>
          <w:tcPr>
            <w:tcW w:w="5550" w:type="dxa"/>
          </w:tcPr>
          <w:p w14:paraId="3C8E9060" w14:textId="77777777" w:rsidR="004C0FF9" w:rsidRDefault="004C0FF9" w:rsidP="00C27854">
            <w:pPr>
              <w:keepNext/>
            </w:pPr>
            <w:r>
              <w:t>Issue</w:t>
            </w:r>
            <w:r w:rsidR="00B76E16">
              <w:t xml:space="preserve"> </w:t>
            </w:r>
            <w:r>
              <w:t>00</w:t>
            </w:r>
            <w:r w:rsidR="005E787A">
              <w:t>6</w:t>
            </w:r>
            <w:r>
              <w:t xml:space="preserve"> incorporating changes for offshore transmission</w:t>
            </w:r>
          </w:p>
        </w:tc>
      </w:tr>
      <w:tr w:rsidR="00B76E16" w14:paraId="46064FB9" w14:textId="77777777" w:rsidTr="6A4E1963">
        <w:tc>
          <w:tcPr>
            <w:tcW w:w="1526" w:type="dxa"/>
          </w:tcPr>
          <w:p w14:paraId="3D14248E" w14:textId="77777777" w:rsidR="00B76E16" w:rsidRDefault="00B76E16" w:rsidP="00C27854">
            <w:pPr>
              <w:keepNext/>
            </w:pPr>
            <w:r>
              <w:t>Issue 007</w:t>
            </w:r>
          </w:p>
        </w:tc>
        <w:tc>
          <w:tcPr>
            <w:tcW w:w="1446" w:type="dxa"/>
          </w:tcPr>
          <w:p w14:paraId="48CB374C" w14:textId="77777777" w:rsidR="00B76E16" w:rsidRDefault="00B76E16" w:rsidP="00C27854">
            <w:pPr>
              <w:keepNext/>
            </w:pPr>
            <w:r>
              <w:t>20/11</w:t>
            </w:r>
            <w:r w:rsidR="0027666E">
              <w:t>/</w:t>
            </w:r>
            <w:r>
              <w:t>2013</w:t>
            </w:r>
          </w:p>
        </w:tc>
        <w:tc>
          <w:tcPr>
            <w:tcW w:w="5550" w:type="dxa"/>
          </w:tcPr>
          <w:p w14:paraId="3715450A" w14:textId="77777777" w:rsidR="00B76E16" w:rsidRDefault="00B76E16" w:rsidP="00C27854">
            <w:pPr>
              <w:keepNext/>
            </w:pPr>
            <w:r>
              <w:t>Issue 007 incorporating PM065 and PM068</w:t>
            </w:r>
          </w:p>
        </w:tc>
      </w:tr>
      <w:tr w:rsidR="0027666E" w14:paraId="05BB93C1" w14:textId="77777777" w:rsidTr="6A4E1963">
        <w:tc>
          <w:tcPr>
            <w:tcW w:w="1526" w:type="dxa"/>
          </w:tcPr>
          <w:p w14:paraId="7B2D43CB" w14:textId="77777777" w:rsidR="0027666E" w:rsidRDefault="0027666E" w:rsidP="00C27854">
            <w:pPr>
              <w:keepNext/>
            </w:pPr>
            <w:r>
              <w:t>Issue 008</w:t>
            </w:r>
          </w:p>
        </w:tc>
        <w:tc>
          <w:tcPr>
            <w:tcW w:w="1446" w:type="dxa"/>
          </w:tcPr>
          <w:p w14:paraId="128ECFEA" w14:textId="77777777" w:rsidR="0027666E" w:rsidRDefault="006E776D" w:rsidP="00C27854">
            <w:pPr>
              <w:keepNext/>
            </w:pPr>
            <w:r>
              <w:t>30</w:t>
            </w:r>
            <w:r w:rsidR="0027666E">
              <w:t>/07/2014</w:t>
            </w:r>
          </w:p>
        </w:tc>
        <w:tc>
          <w:tcPr>
            <w:tcW w:w="5550" w:type="dxa"/>
          </w:tcPr>
          <w:p w14:paraId="0BCAFF94" w14:textId="77777777" w:rsidR="0027666E" w:rsidRDefault="0027666E" w:rsidP="00C27854">
            <w:pPr>
              <w:keepNext/>
            </w:pPr>
            <w:r>
              <w:t>Issue 008 incorporating PM078</w:t>
            </w:r>
          </w:p>
        </w:tc>
      </w:tr>
      <w:tr w:rsidR="00A53550" w14:paraId="136E5CB3" w14:textId="77777777" w:rsidTr="6A4E1963">
        <w:tc>
          <w:tcPr>
            <w:tcW w:w="1526" w:type="dxa"/>
          </w:tcPr>
          <w:p w14:paraId="0820156E" w14:textId="77777777" w:rsidR="00A53550" w:rsidRDefault="00A53550" w:rsidP="00C27854">
            <w:pPr>
              <w:keepNext/>
            </w:pPr>
            <w:r>
              <w:t>Issue 009</w:t>
            </w:r>
          </w:p>
        </w:tc>
        <w:tc>
          <w:tcPr>
            <w:tcW w:w="1446" w:type="dxa"/>
          </w:tcPr>
          <w:p w14:paraId="51E2C6EC" w14:textId="77777777" w:rsidR="00A53550" w:rsidRDefault="00A53550" w:rsidP="00C27854">
            <w:pPr>
              <w:keepNext/>
            </w:pPr>
            <w:r>
              <w:t>01/04/2019</w:t>
            </w:r>
          </w:p>
        </w:tc>
        <w:tc>
          <w:tcPr>
            <w:tcW w:w="5550" w:type="dxa"/>
          </w:tcPr>
          <w:p w14:paraId="03F61ACA" w14:textId="77777777" w:rsidR="00A53550" w:rsidRDefault="00A53550" w:rsidP="00C27854">
            <w:pPr>
              <w:keepNext/>
            </w:pPr>
            <w:r>
              <w:t>Issue 009 incorporating National Grid Legal Separation Changes</w:t>
            </w:r>
          </w:p>
        </w:tc>
      </w:tr>
      <w:tr w:rsidR="00647675" w14:paraId="5AD442D9" w14:textId="77777777" w:rsidTr="6A4E1963">
        <w:tc>
          <w:tcPr>
            <w:tcW w:w="1526" w:type="dxa"/>
          </w:tcPr>
          <w:p w14:paraId="3ACA24E3" w14:textId="6BC95C35" w:rsidR="00647675" w:rsidRDefault="00647675" w:rsidP="00C27854">
            <w:pPr>
              <w:keepNext/>
            </w:pPr>
            <w:r>
              <w:t xml:space="preserve">Issue </w:t>
            </w:r>
            <w:r w:rsidR="005039DE">
              <w:t>0</w:t>
            </w:r>
            <w:r>
              <w:t>10</w:t>
            </w:r>
          </w:p>
        </w:tc>
        <w:tc>
          <w:tcPr>
            <w:tcW w:w="1446" w:type="dxa"/>
          </w:tcPr>
          <w:p w14:paraId="77F5DA8C" w14:textId="698BB5FB" w:rsidR="00647675" w:rsidRDefault="00CC0C79" w:rsidP="00C27854">
            <w:pPr>
              <w:keepNext/>
            </w:pPr>
            <w:r>
              <w:t>01/06/2022</w:t>
            </w:r>
          </w:p>
        </w:tc>
        <w:tc>
          <w:tcPr>
            <w:tcW w:w="5550" w:type="dxa"/>
          </w:tcPr>
          <w:p w14:paraId="2DCE3501" w14:textId="26E3422F" w:rsidR="00647675" w:rsidRDefault="001317AC" w:rsidP="00C27854">
            <w:pPr>
              <w:keepNext/>
            </w:pPr>
            <w:r>
              <w:t xml:space="preserve">Issue </w:t>
            </w:r>
            <w:r w:rsidR="005039DE">
              <w:t>0</w:t>
            </w:r>
            <w:r>
              <w:t>10 incorporating</w:t>
            </w:r>
            <w:r w:rsidR="005E02E8">
              <w:t xml:space="preserve"> PM0125</w:t>
            </w:r>
          </w:p>
        </w:tc>
      </w:tr>
      <w:tr w:rsidR="007D25E6" w14:paraId="78861BC8" w14:textId="77777777" w:rsidTr="6A4E1963">
        <w:tc>
          <w:tcPr>
            <w:tcW w:w="1526" w:type="dxa"/>
          </w:tcPr>
          <w:p w14:paraId="21604D9F" w14:textId="776ED252" w:rsidR="007D25E6" w:rsidRDefault="007D25E6" w:rsidP="00C27854">
            <w:pPr>
              <w:keepNext/>
            </w:pPr>
            <w:r>
              <w:t xml:space="preserve">Issue </w:t>
            </w:r>
            <w:r w:rsidR="00D112E8">
              <w:t>0</w:t>
            </w:r>
            <w:r>
              <w:t>11</w:t>
            </w:r>
          </w:p>
        </w:tc>
        <w:tc>
          <w:tcPr>
            <w:tcW w:w="1446" w:type="dxa"/>
          </w:tcPr>
          <w:p w14:paraId="068E9D04" w14:textId="03EDF54A" w:rsidR="007D25E6" w:rsidRDefault="007D25E6" w:rsidP="00C27854">
            <w:pPr>
              <w:keepNext/>
            </w:pPr>
            <w:r>
              <w:t>25/04/2023</w:t>
            </w:r>
          </w:p>
        </w:tc>
        <w:tc>
          <w:tcPr>
            <w:tcW w:w="5550" w:type="dxa"/>
          </w:tcPr>
          <w:p w14:paraId="282A442C" w14:textId="71879E67" w:rsidR="007D25E6" w:rsidRDefault="006C1841" w:rsidP="00C27854">
            <w:pPr>
              <w:keepNext/>
              <w:keepLines/>
            </w:pPr>
            <w:r>
              <w:t xml:space="preserve">Issue </w:t>
            </w:r>
            <w:r w:rsidR="00D112E8">
              <w:t>0</w:t>
            </w:r>
            <w:r>
              <w:t>11 i</w:t>
            </w:r>
            <w:r w:rsidR="00A939DE" w:rsidRPr="00F6567F">
              <w:t xml:space="preserve">ncorporating </w:t>
            </w:r>
            <w:r w:rsidR="00C21D00">
              <w:t>use of ‘The Company’ definition as made in</w:t>
            </w:r>
            <w:r w:rsidR="00A939DE" w:rsidRPr="00F6567F">
              <w:t xml:space="preserve"> the </w:t>
            </w:r>
            <w:r w:rsidR="00C21D00">
              <w:t>STC</w:t>
            </w:r>
            <w:r w:rsidR="009815DF">
              <w:t xml:space="preserve"> </w:t>
            </w:r>
            <w:r w:rsidR="00A80EA6">
              <w:t xml:space="preserve">- </w:t>
            </w:r>
            <w:r w:rsidR="009815DF">
              <w:t>PM0130</w:t>
            </w:r>
          </w:p>
        </w:tc>
      </w:tr>
      <w:tr w:rsidR="00F95333" w14:paraId="6F41B8F7" w14:textId="77777777" w:rsidTr="6A4E1963">
        <w:tc>
          <w:tcPr>
            <w:tcW w:w="1526" w:type="dxa"/>
          </w:tcPr>
          <w:p w14:paraId="5486FCE7" w14:textId="7AD4D71E" w:rsidR="00F95333" w:rsidRDefault="00F95333" w:rsidP="00C27854">
            <w:pPr>
              <w:keepNext/>
            </w:pPr>
            <w:r>
              <w:t>Issue 012</w:t>
            </w:r>
          </w:p>
        </w:tc>
        <w:tc>
          <w:tcPr>
            <w:tcW w:w="1446" w:type="dxa"/>
          </w:tcPr>
          <w:p w14:paraId="59A1166A" w14:textId="32B86F00" w:rsidR="00F95333" w:rsidRDefault="00F95333" w:rsidP="00C27854">
            <w:pPr>
              <w:keepNext/>
            </w:pPr>
            <w:r>
              <w:t>04/03</w:t>
            </w:r>
            <w:r w:rsidR="001F77F0">
              <w:t>/</w:t>
            </w:r>
            <w:r>
              <w:t>2024</w:t>
            </w:r>
          </w:p>
        </w:tc>
        <w:tc>
          <w:tcPr>
            <w:tcW w:w="5550" w:type="dxa"/>
          </w:tcPr>
          <w:p w14:paraId="13E5BAF3" w14:textId="39862D86" w:rsidR="00F95333" w:rsidRDefault="001C784B" w:rsidP="00C27854">
            <w:pPr>
              <w:keepNext/>
              <w:keepLines/>
            </w:pPr>
            <w:r>
              <w:t>Issue 0</w:t>
            </w:r>
            <w:r w:rsidR="00C103D0">
              <w:t>12</w:t>
            </w:r>
            <w:r>
              <w:t xml:space="preserve"> </w:t>
            </w:r>
            <w:r w:rsidR="00151954">
              <w:t>I</w:t>
            </w:r>
            <w:r>
              <w:t>mplementation of the Electrical System Restoration Standard –PM0132 Implementation of the Electrical System Restoration Standard Phase II</w:t>
            </w:r>
            <w:r w:rsidR="00151954">
              <w:t xml:space="preserve"> PM0128 I</w:t>
            </w:r>
          </w:p>
        </w:tc>
      </w:tr>
      <w:tr w:rsidR="00AD1CD4" w14:paraId="31C2E92E" w14:textId="77777777" w:rsidTr="6A4E1963">
        <w:tc>
          <w:tcPr>
            <w:tcW w:w="1526" w:type="dxa"/>
          </w:tcPr>
          <w:p w14:paraId="58ACC334" w14:textId="78CBECB1" w:rsidR="00AD1CD4" w:rsidRDefault="00AD1CD4" w:rsidP="00C27854">
            <w:pPr>
              <w:keepNext/>
            </w:pPr>
            <w:r>
              <w:lastRenderedPageBreak/>
              <w:t>Issue 013</w:t>
            </w:r>
          </w:p>
        </w:tc>
        <w:tc>
          <w:tcPr>
            <w:tcW w:w="1446" w:type="dxa"/>
          </w:tcPr>
          <w:p w14:paraId="76C994C1" w14:textId="54DA457D" w:rsidR="00AD1CD4" w:rsidRDefault="00AD1CD4" w:rsidP="00C27854">
            <w:pPr>
              <w:keepNext/>
            </w:pPr>
            <w:r>
              <w:t>17/04/2025</w:t>
            </w:r>
          </w:p>
        </w:tc>
        <w:tc>
          <w:tcPr>
            <w:tcW w:w="5550" w:type="dxa"/>
          </w:tcPr>
          <w:p w14:paraId="2E5C9B69" w14:textId="6B8D3BFB" w:rsidR="00AD1CD4" w:rsidRDefault="00AD1CD4" w:rsidP="00C27854">
            <w:pPr>
              <w:keepNext/>
              <w:keepLines/>
            </w:pPr>
            <w:r>
              <w:t xml:space="preserve">Issue 013 </w:t>
            </w:r>
            <w:r w:rsidR="00734ABA" w:rsidRPr="00734ABA">
              <w:t>Digital Communication System Integration</w:t>
            </w:r>
            <w:r w:rsidR="006D0ED9">
              <w:t xml:space="preserve"> PM0144</w:t>
            </w:r>
          </w:p>
        </w:tc>
      </w:tr>
      <w:tr w:rsidR="00955DB3" w14:paraId="7322322B" w14:textId="77777777" w:rsidTr="6A4E1963">
        <w:tc>
          <w:tcPr>
            <w:tcW w:w="1526" w:type="dxa"/>
          </w:tcPr>
          <w:p w14:paraId="50AB4D40" w14:textId="620B38A6" w:rsidR="00955DB3" w:rsidRDefault="00955DB3" w:rsidP="00C27854">
            <w:pPr>
              <w:keepNext/>
            </w:pPr>
            <w:r>
              <w:t>Issue 014</w:t>
            </w:r>
          </w:p>
        </w:tc>
        <w:tc>
          <w:tcPr>
            <w:tcW w:w="1446" w:type="dxa"/>
          </w:tcPr>
          <w:p w14:paraId="56BF6F68" w14:textId="4D5B2D82" w:rsidR="00955DB3" w:rsidRDefault="00955DB3" w:rsidP="00C27854">
            <w:pPr>
              <w:keepNext/>
            </w:pPr>
            <w:r>
              <w:t>11/09/2025</w:t>
            </w:r>
          </w:p>
        </w:tc>
        <w:tc>
          <w:tcPr>
            <w:tcW w:w="5550" w:type="dxa"/>
          </w:tcPr>
          <w:p w14:paraId="0921DCD9" w14:textId="4305FE21" w:rsidR="00955DB3" w:rsidRDefault="00955DB3" w:rsidP="00C27854">
            <w:pPr>
              <w:keepNext/>
              <w:keepLines/>
            </w:pPr>
            <w:r>
              <w:t xml:space="preserve">Issue 014 </w:t>
            </w:r>
            <w:r w:rsidR="003C6A4B">
              <w:t>I</w:t>
            </w:r>
            <w:r w:rsidR="003C6A4B" w:rsidRPr="007702EF">
              <w:t>ncorporating Competitively Appointed Transmission Owners</w:t>
            </w:r>
            <w:r w:rsidR="006D0ED9">
              <w:t xml:space="preserve"> PM0134</w:t>
            </w:r>
          </w:p>
        </w:tc>
      </w:tr>
      <w:tr w:rsidR="00B36369" w14:paraId="2B112047" w14:textId="77777777" w:rsidTr="6A4E1963">
        <w:tc>
          <w:tcPr>
            <w:tcW w:w="1526" w:type="dxa"/>
          </w:tcPr>
          <w:p w14:paraId="0203D456" w14:textId="50CF69B5" w:rsidR="00B36369" w:rsidRDefault="00B36369" w:rsidP="00C27854">
            <w:pPr>
              <w:keepNext/>
            </w:pPr>
            <w:r>
              <w:t>Issue 01</w:t>
            </w:r>
            <w:r w:rsidR="00CA353E">
              <w:t>5</w:t>
            </w:r>
          </w:p>
        </w:tc>
        <w:tc>
          <w:tcPr>
            <w:tcW w:w="1446" w:type="dxa"/>
          </w:tcPr>
          <w:p w14:paraId="67F58E6D" w14:textId="3F7186CE" w:rsidR="00B36369" w:rsidRDefault="0012143D" w:rsidP="00C27854">
            <w:pPr>
              <w:keepNext/>
            </w:pPr>
            <w:r>
              <w:rPr>
                <w:snapToGrid w:val="0"/>
              </w:rPr>
              <w:t>26/11/2025</w:t>
            </w:r>
          </w:p>
        </w:tc>
        <w:tc>
          <w:tcPr>
            <w:tcW w:w="5550" w:type="dxa"/>
          </w:tcPr>
          <w:p w14:paraId="5265EBBA" w14:textId="0C89BED1" w:rsidR="00B36369" w:rsidRDefault="00B36369" w:rsidP="00AA497D">
            <w:pPr>
              <w:spacing w:after="160" w:line="278" w:lineRule="auto"/>
            </w:pPr>
            <w:r>
              <w:t xml:space="preserve">Issues 015 </w:t>
            </w:r>
            <w:r w:rsidR="00CA353E">
              <w:t>Incorporating</w:t>
            </w:r>
            <w:r w:rsidR="00CA353E" w:rsidRPr="003A2DCE">
              <w:t xml:space="preserve"> Introducing Competitively Appointed Transmission Owners to TO Lists on all Definitions</w:t>
            </w:r>
            <w:r w:rsidR="00CA353E">
              <w:t xml:space="preserve"> – PM0151</w:t>
            </w:r>
          </w:p>
        </w:tc>
      </w:tr>
      <w:tr w:rsidR="6A4E1963" w14:paraId="61CB6249" w14:textId="77777777" w:rsidTr="6A4E1963">
        <w:trPr>
          <w:trHeight w:val="300"/>
          <w:ins w:id="0" w:author="Amanda Rooney" w:date="2026-01-08T15:45:00Z"/>
        </w:trPr>
        <w:tc>
          <w:tcPr>
            <w:tcW w:w="1526" w:type="dxa"/>
          </w:tcPr>
          <w:p w14:paraId="428EDCA6" w14:textId="1C52CA01" w:rsidR="6A4E1963" w:rsidRDefault="00B66661" w:rsidP="6A4E1963">
            <w:ins w:id="1" w:author="Lizzie Timmins" w:date="2026-01-19T14:59:00Z" w16du:dateUtc="2026-01-19T14:59:00Z">
              <w:r>
                <w:t>Issue</w:t>
              </w:r>
            </w:ins>
            <w:ins w:id="2" w:author="Lizzie Timmins" w:date="2026-01-19T15:00:00Z" w16du:dateUtc="2026-01-19T15:00:00Z">
              <w:r>
                <w:t xml:space="preserve"> 016</w:t>
              </w:r>
            </w:ins>
          </w:p>
        </w:tc>
        <w:tc>
          <w:tcPr>
            <w:tcW w:w="1446" w:type="dxa"/>
          </w:tcPr>
          <w:p w14:paraId="1D26FBA0" w14:textId="6BA80FD9" w:rsidR="387F76E4" w:rsidRDefault="387F76E4" w:rsidP="6A4E1963">
            <w:ins w:id="3" w:author="Amanda Rooney" w:date="2026-01-08T15:46:00Z">
              <w:r>
                <w:t>x/x/2026</w:t>
              </w:r>
            </w:ins>
          </w:p>
        </w:tc>
        <w:tc>
          <w:tcPr>
            <w:tcW w:w="5550" w:type="dxa"/>
          </w:tcPr>
          <w:p w14:paraId="3E0B389C" w14:textId="2E12D0BF" w:rsidR="387F76E4" w:rsidRDefault="387F76E4" w:rsidP="6A4E1963">
            <w:pPr>
              <w:spacing w:line="278" w:lineRule="auto"/>
            </w:pPr>
            <w:ins w:id="4" w:author="Amanda Rooney" w:date="2026-01-08T15:46:00Z">
              <w:r>
                <w:t>Housekeeping changes made via PM0</w:t>
              </w:r>
            </w:ins>
            <w:ins w:id="5" w:author="Lizzie Timmins" w:date="2026-01-19T15:00:00Z" w16du:dateUtc="2026-01-19T15:00:00Z">
              <w:r w:rsidR="00B66661">
                <w:t>152</w:t>
              </w:r>
            </w:ins>
          </w:p>
        </w:tc>
      </w:tr>
    </w:tbl>
    <w:p w14:paraId="6ECDFB92" w14:textId="77777777" w:rsidR="00805B19" w:rsidRDefault="00805B19" w:rsidP="00A11C82">
      <w:pPr>
        <w:pStyle w:val="Heading1"/>
        <w:keepLines/>
        <w:numPr>
          <w:ilvl w:val="0"/>
          <w:numId w:val="20"/>
        </w:numPr>
      </w:pPr>
      <w:r>
        <w:lastRenderedPageBreak/>
        <w:t>Introduction</w:t>
      </w:r>
    </w:p>
    <w:p w14:paraId="6F390F91" w14:textId="77777777" w:rsidR="00805B19" w:rsidRDefault="00805B19" w:rsidP="00A11C82">
      <w:pPr>
        <w:pStyle w:val="Heading2"/>
      </w:pPr>
      <w:r>
        <w:t>Scope</w:t>
      </w:r>
    </w:p>
    <w:p w14:paraId="7B170D81" w14:textId="62DA34B4" w:rsidR="00805B19" w:rsidRDefault="00F51AAE" w:rsidP="00A11C82">
      <w:pPr>
        <w:pStyle w:val="Heading3"/>
        <w:ind w:left="720" w:hanging="720"/>
      </w:pPr>
      <w:r>
        <w:t>1.1.1</w:t>
      </w:r>
      <w:r>
        <w:tab/>
      </w:r>
      <w:r w:rsidR="00805B19">
        <w:t xml:space="preserve">In the Control Phase, appropriate co-ordination between </w:t>
      </w:r>
      <w:r w:rsidR="000F5B35">
        <w:t>The Company</w:t>
      </w:r>
      <w:r w:rsidR="00CA2F2A" w:rsidRPr="00CA2F2A">
        <w:t>, as defined in the STC and meaning the licence holder with system operator responsibilities</w:t>
      </w:r>
      <w:r w:rsidR="00805B19">
        <w:t xml:space="preserve">, </w:t>
      </w:r>
      <w:r w:rsidR="00DB4D8D">
        <w:t>O</w:t>
      </w:r>
      <w:r w:rsidR="00DB4D8D" w:rsidRPr="00DB4D8D">
        <w:t>nshore and Offshore</w:t>
      </w:r>
      <w:r w:rsidR="00DB4D8D">
        <w:t xml:space="preserve"> </w:t>
      </w:r>
      <w:r w:rsidR="00805B19">
        <w:t xml:space="preserve">TOs and Affected Users is essential during the Operational Switching process. This document specifies the responsibilities of </w:t>
      </w:r>
      <w:r w:rsidR="000F5B35">
        <w:t>The Company</w:t>
      </w:r>
      <w:r w:rsidR="00805B19">
        <w:t xml:space="preserve"> and TOs in relation to Operational Switching of Plant and/or Apparatus on the TOs’ Transmission Systems and the procedures to be followed by each Party: </w:t>
      </w:r>
    </w:p>
    <w:p w14:paraId="3E6E1A5B" w14:textId="3C1CC458" w:rsidR="00805B19" w:rsidRPr="0047706D" w:rsidRDefault="000F5B35" w:rsidP="00A11C82">
      <w:pPr>
        <w:pStyle w:val="Heading3"/>
        <w:numPr>
          <w:ilvl w:val="0"/>
          <w:numId w:val="33"/>
        </w:numPr>
        <w:tabs>
          <w:tab w:val="clear" w:pos="360"/>
          <w:tab w:val="num" w:pos="1080"/>
        </w:tabs>
        <w:ind w:left="1080"/>
      </w:pPr>
      <w:r>
        <w:t>The Company</w:t>
      </w:r>
      <w:r w:rsidR="00805B19" w:rsidRPr="0047706D">
        <w:t xml:space="preserve"> </w:t>
      </w:r>
      <w:r w:rsidR="000C7CA0" w:rsidRPr="0047706D">
        <w:t xml:space="preserve">in the role of </w:t>
      </w:r>
      <w:r w:rsidR="00AC0F54">
        <w:t>N</w:t>
      </w:r>
      <w:r w:rsidR="00473D67">
        <w:t xml:space="preserve">ational </w:t>
      </w:r>
      <w:r w:rsidR="00AC0F54">
        <w:t>E</w:t>
      </w:r>
      <w:r w:rsidR="00473D67">
        <w:t xml:space="preserve">lectricity </w:t>
      </w:r>
      <w:r w:rsidR="00AC0F54">
        <w:t>T</w:t>
      </w:r>
      <w:r w:rsidR="00473D67">
        <w:t xml:space="preserve">ransmission </w:t>
      </w:r>
      <w:r w:rsidR="000C7CA0" w:rsidRPr="0047706D">
        <w:t>S</w:t>
      </w:r>
      <w:r w:rsidR="00473D67">
        <w:t xml:space="preserve">ystem </w:t>
      </w:r>
      <w:r w:rsidR="000C7CA0" w:rsidRPr="0047706D">
        <w:t>O</w:t>
      </w:r>
      <w:r w:rsidR="00473D67">
        <w:t>perator</w:t>
      </w:r>
      <w:r w:rsidR="000C7CA0" w:rsidRPr="0047706D">
        <w:t xml:space="preserve"> </w:t>
      </w:r>
      <w:r w:rsidR="00805B19" w:rsidRPr="0047706D">
        <w:t xml:space="preserve">shall be responsible for directing the configuration of the </w:t>
      </w:r>
      <w:r w:rsidR="0047706D">
        <w:t>National Electricity Transmission System</w:t>
      </w:r>
      <w:r w:rsidR="00805B19" w:rsidRPr="0047706D">
        <w:t>;</w:t>
      </w:r>
    </w:p>
    <w:p w14:paraId="20F5DEB7" w14:textId="77777777" w:rsidR="00805B19" w:rsidRPr="0047706D" w:rsidRDefault="00805B19" w:rsidP="00A11C82">
      <w:pPr>
        <w:pStyle w:val="Heading3"/>
        <w:numPr>
          <w:ilvl w:val="0"/>
          <w:numId w:val="33"/>
        </w:numPr>
        <w:tabs>
          <w:tab w:val="clear" w:pos="360"/>
          <w:tab w:val="num" w:pos="1080"/>
        </w:tabs>
        <w:ind w:left="1080"/>
      </w:pPr>
      <w:r w:rsidRPr="0047706D">
        <w:t>TOs shall be responsible for instructing Operational Switching on their Transmission Systems; and</w:t>
      </w:r>
      <w:r w:rsidR="00D94980" w:rsidRPr="0047706D">
        <w:t xml:space="preserve"> </w:t>
      </w:r>
    </w:p>
    <w:p w14:paraId="136DDB2A" w14:textId="77777777" w:rsidR="00805B19" w:rsidRPr="0047706D" w:rsidRDefault="0094759A" w:rsidP="00A11C82">
      <w:pPr>
        <w:pStyle w:val="Heading3"/>
        <w:numPr>
          <w:ilvl w:val="0"/>
          <w:numId w:val="33"/>
        </w:numPr>
        <w:tabs>
          <w:tab w:val="clear" w:pos="360"/>
          <w:tab w:val="num" w:pos="1080"/>
        </w:tabs>
        <w:ind w:left="1080"/>
      </w:pPr>
      <w:r w:rsidRPr="0047706D">
        <w:t xml:space="preserve">The </w:t>
      </w:r>
      <w:r w:rsidR="00805B19" w:rsidRPr="0047706D">
        <w:t>TO shall be responsible for the management of any part of their Transmission Systems released from operational service under a Transmission Status Certificate (TSC).</w:t>
      </w:r>
      <w:r w:rsidR="00D94980" w:rsidRPr="0047706D">
        <w:rPr>
          <w:i/>
          <w:color w:val="008080"/>
        </w:rPr>
        <w:t xml:space="preserve"> </w:t>
      </w:r>
    </w:p>
    <w:p w14:paraId="787D9513" w14:textId="77777777" w:rsidR="00805B19" w:rsidRDefault="00F51AAE" w:rsidP="00A11C82">
      <w:pPr>
        <w:pStyle w:val="Heading3"/>
      </w:pPr>
      <w:r>
        <w:t>1.1.2</w:t>
      </w:r>
      <w:r>
        <w:tab/>
      </w:r>
      <w:r w:rsidR="00805B19">
        <w:t>For the purposes of this document, the TOs are:</w:t>
      </w:r>
    </w:p>
    <w:p w14:paraId="04CCEA4C" w14:textId="77777777" w:rsidR="00A53550" w:rsidRDefault="00A53550" w:rsidP="00A11C82">
      <w:pPr>
        <w:pStyle w:val="Heading3"/>
        <w:numPr>
          <w:ilvl w:val="0"/>
          <w:numId w:val="34"/>
        </w:numPr>
        <w:tabs>
          <w:tab w:val="clear" w:pos="360"/>
          <w:tab w:val="num" w:pos="1080"/>
        </w:tabs>
        <w:ind w:left="1080"/>
      </w:pPr>
      <w:r>
        <w:t xml:space="preserve">NGET; </w:t>
      </w:r>
    </w:p>
    <w:p w14:paraId="44452AC5" w14:textId="77777777" w:rsidR="00805B19" w:rsidRPr="004F6F71" w:rsidRDefault="00805B19" w:rsidP="00A11C82">
      <w:pPr>
        <w:pStyle w:val="Heading3"/>
        <w:numPr>
          <w:ilvl w:val="0"/>
          <w:numId w:val="34"/>
        </w:numPr>
        <w:tabs>
          <w:tab w:val="clear" w:pos="360"/>
          <w:tab w:val="num" w:pos="1080"/>
        </w:tabs>
        <w:ind w:left="1080"/>
      </w:pPr>
      <w:r w:rsidRPr="004F6F71">
        <w:t xml:space="preserve">SPT; </w:t>
      </w:r>
    </w:p>
    <w:p w14:paraId="2C869425" w14:textId="051556DD" w:rsidR="00DB4D8D" w:rsidRPr="004F6F71" w:rsidRDefault="00805B19" w:rsidP="00A11C82">
      <w:pPr>
        <w:pStyle w:val="Heading3"/>
        <w:numPr>
          <w:ilvl w:val="0"/>
          <w:numId w:val="34"/>
        </w:numPr>
        <w:tabs>
          <w:tab w:val="clear" w:pos="360"/>
          <w:tab w:val="num" w:pos="1080"/>
        </w:tabs>
        <w:ind w:left="1080"/>
      </w:pPr>
      <w:r w:rsidRPr="004F6F71">
        <w:t>SHE</w:t>
      </w:r>
      <w:r w:rsidR="006E776D" w:rsidRPr="004F6F71">
        <w:t>-</w:t>
      </w:r>
      <w:r w:rsidRPr="004F6F71">
        <w:t>T</w:t>
      </w:r>
      <w:r w:rsidR="00137867" w:rsidRPr="004F6F71">
        <w:t>;</w:t>
      </w:r>
      <w:r w:rsidR="003D31A5" w:rsidRPr="004F6F71">
        <w:t xml:space="preserve"> </w:t>
      </w:r>
    </w:p>
    <w:p w14:paraId="5CD2082D" w14:textId="2D4A9D96" w:rsidR="003122CD" w:rsidRPr="004F6F71" w:rsidRDefault="00DB4D8D" w:rsidP="004F6F71">
      <w:pPr>
        <w:pStyle w:val="Heading4"/>
        <w:numPr>
          <w:ilvl w:val="0"/>
          <w:numId w:val="34"/>
        </w:numPr>
        <w:tabs>
          <w:tab w:val="clear" w:pos="360"/>
          <w:tab w:val="num" w:pos="1080"/>
        </w:tabs>
        <w:spacing w:after="0"/>
        <w:ind w:left="1080"/>
        <w:jc w:val="both"/>
      </w:pPr>
      <w:r w:rsidRPr="004F6F71">
        <w:t xml:space="preserve">All Offshore Transmission Licence holders as appointed from time to time by </w:t>
      </w:r>
      <w:r w:rsidR="00A2726D" w:rsidRPr="004F6F71">
        <w:t>O</w:t>
      </w:r>
      <w:r w:rsidR="00A2726D">
        <w:t>fgem</w:t>
      </w:r>
      <w:r w:rsidR="006874CE">
        <w:t>;</w:t>
      </w:r>
      <w:r w:rsidR="009F4D77">
        <w:t xml:space="preserve"> and</w:t>
      </w:r>
    </w:p>
    <w:p w14:paraId="7029242A" w14:textId="0F2CC9B6" w:rsidR="00997D09" w:rsidRPr="004F6F71" w:rsidRDefault="003122CD" w:rsidP="003122CD">
      <w:pPr>
        <w:pStyle w:val="Heading4"/>
        <w:numPr>
          <w:ilvl w:val="0"/>
          <w:numId w:val="34"/>
        </w:numPr>
        <w:tabs>
          <w:tab w:val="clear" w:pos="360"/>
          <w:tab w:val="num" w:pos="1080"/>
        </w:tabs>
        <w:spacing w:after="0"/>
        <w:ind w:left="1080"/>
        <w:jc w:val="both"/>
      </w:pPr>
      <w:r w:rsidRPr="004F6F71">
        <w:t>All Competitively Appointed Transmission Licence holders as appointed by Ofgem</w:t>
      </w:r>
      <w:r w:rsidR="00682499">
        <w:t>;</w:t>
      </w:r>
    </w:p>
    <w:p w14:paraId="669BD8E1" w14:textId="77777777" w:rsidR="00137867" w:rsidRDefault="00137867" w:rsidP="00A11C82">
      <w:pPr>
        <w:keepNext/>
        <w:keepLines/>
        <w:ind w:left="720"/>
      </w:pPr>
    </w:p>
    <w:p w14:paraId="03DC2EBF" w14:textId="77777777" w:rsidR="00E85583" w:rsidRDefault="00F51AAE" w:rsidP="00A11C82">
      <w:pPr>
        <w:pStyle w:val="Heading3"/>
        <w:ind w:left="720" w:hanging="720"/>
      </w:pPr>
      <w:r>
        <w:t>1.1.3</w:t>
      </w:r>
      <w:r>
        <w:tab/>
      </w:r>
      <w:r w:rsidR="00E85583" w:rsidRPr="002A0785">
        <w:t>In the event that specific conditions or exceptions are made in the document relating to an Onshore TO or Offshore TO these will be prefixed appropriately</w:t>
      </w:r>
      <w:r w:rsidR="00E85583">
        <w:t>.</w:t>
      </w:r>
    </w:p>
    <w:p w14:paraId="30FA044B" w14:textId="77777777" w:rsidR="0094759A" w:rsidRDefault="00F51AAE" w:rsidP="00A11C82">
      <w:pPr>
        <w:pStyle w:val="Heading3"/>
        <w:ind w:left="720" w:hanging="720"/>
      </w:pPr>
      <w:r>
        <w:t>1.1.4</w:t>
      </w:r>
      <w:r>
        <w:tab/>
      </w:r>
      <w:r w:rsidR="0094759A">
        <w:t>If a</w:t>
      </w:r>
      <w:r w:rsidR="00E042BA">
        <w:t>n</w:t>
      </w:r>
      <w:r w:rsidR="0094759A">
        <w:t xml:space="preserve"> Offshore TO chooses to contract Operational Switching to another Transmission Licence holder then that </w:t>
      </w:r>
      <w:r w:rsidR="00E042BA">
        <w:t xml:space="preserve">contracted </w:t>
      </w:r>
      <w:r w:rsidR="0094759A">
        <w:t xml:space="preserve">TO shall </w:t>
      </w:r>
      <w:r w:rsidR="0073648D">
        <w:t xml:space="preserve">also </w:t>
      </w:r>
      <w:r w:rsidR="0094759A">
        <w:t xml:space="preserve">become </w:t>
      </w:r>
      <w:r w:rsidR="0094759A" w:rsidRPr="00D94980">
        <w:t>responsible for formulating and executing Operational Switching on that equipment.</w:t>
      </w:r>
      <w:r w:rsidR="0094759A">
        <w:t xml:space="preserve"> </w:t>
      </w:r>
    </w:p>
    <w:p w14:paraId="02837FDA" w14:textId="77777777" w:rsidR="00805B19" w:rsidRDefault="00F51AAE" w:rsidP="00A11C82">
      <w:pPr>
        <w:pStyle w:val="Heading3"/>
        <w:ind w:left="720" w:hanging="720"/>
      </w:pPr>
      <w:r>
        <w:t>1.1.5</w:t>
      </w:r>
      <w:r>
        <w:tab/>
      </w:r>
      <w:r w:rsidR="00805B19">
        <w:t xml:space="preserve">This document excludes the obligations and processes associated with the testing of Plant and/or Apparatus on the TOs’ Transmission Systems. These are specified in </w:t>
      </w:r>
      <w:r w:rsidR="00805B19" w:rsidRPr="0047706D">
        <w:t>STCPs 08-1 to 08-4.</w:t>
      </w:r>
    </w:p>
    <w:p w14:paraId="09CC7011" w14:textId="77777777" w:rsidR="00D94980" w:rsidRPr="00107857" w:rsidRDefault="00F51AAE" w:rsidP="00A11C82">
      <w:pPr>
        <w:pStyle w:val="Heading3"/>
        <w:ind w:left="720" w:hanging="720"/>
      </w:pPr>
      <w:r>
        <w:t>1.1.6</w:t>
      </w:r>
      <w:r>
        <w:tab/>
      </w:r>
      <w:r w:rsidR="00D94980" w:rsidRPr="00107857">
        <w:t xml:space="preserve">The </w:t>
      </w:r>
      <w:r w:rsidR="0047706D">
        <w:t>National Electricity Transmission System</w:t>
      </w:r>
      <w:r w:rsidR="00D94980" w:rsidRPr="00107857">
        <w:t xml:space="preserve"> is deemed to include Offshore transmission connections and equipment operated at 132kV and above. Offshore connections and equipment operated at below 132kV is deemed to be Distribution and </w:t>
      </w:r>
      <w:r w:rsidR="00AA1E35">
        <w:t>is</w:t>
      </w:r>
      <w:r w:rsidR="00D94980" w:rsidRPr="00107857">
        <w:t xml:space="preserve"> not subject to this procedure.</w:t>
      </w:r>
      <w:r w:rsidR="00107857" w:rsidRPr="00107857">
        <w:t xml:space="preserve"> (See Appendix F).</w:t>
      </w:r>
    </w:p>
    <w:p w14:paraId="02F3F38E" w14:textId="77777777" w:rsidR="00805B19" w:rsidRDefault="00805B19" w:rsidP="00A11C82">
      <w:pPr>
        <w:pStyle w:val="Heading3"/>
        <w:tabs>
          <w:tab w:val="clear" w:pos="720"/>
        </w:tabs>
        <w:jc w:val="both"/>
      </w:pPr>
    </w:p>
    <w:p w14:paraId="63D33B9B" w14:textId="77777777" w:rsidR="00805B19" w:rsidRDefault="00805B19" w:rsidP="00A11C82">
      <w:pPr>
        <w:pStyle w:val="Heading2"/>
        <w:jc w:val="both"/>
      </w:pPr>
      <w:r>
        <w:t xml:space="preserve">Objectives </w:t>
      </w:r>
    </w:p>
    <w:p w14:paraId="39A2A0A0" w14:textId="038107AA" w:rsidR="00805B19" w:rsidRDefault="00F51AAE" w:rsidP="00A11C82">
      <w:pPr>
        <w:pStyle w:val="Heading3"/>
        <w:tabs>
          <w:tab w:val="clear" w:pos="720"/>
          <w:tab w:val="num" w:pos="709"/>
        </w:tabs>
        <w:ind w:left="709" w:hanging="709"/>
        <w:jc w:val="both"/>
      </w:pPr>
      <w:r>
        <w:t>1.2.1</w:t>
      </w:r>
      <w:r>
        <w:tab/>
      </w:r>
      <w:r w:rsidR="00805B19">
        <w:t xml:space="preserve">The objective of this document is to provide for efficient co-ordination between </w:t>
      </w:r>
      <w:r w:rsidR="000F5B35">
        <w:t>The Company</w:t>
      </w:r>
      <w:r w:rsidR="00805B19">
        <w:t xml:space="preserve"> and </w:t>
      </w:r>
      <w:r w:rsidR="00DB4D8D">
        <w:t>all</w:t>
      </w:r>
      <w:r w:rsidR="004F6C1D">
        <w:t xml:space="preserve"> </w:t>
      </w:r>
      <w:r w:rsidR="00805B19">
        <w:t>TOs in relation to Operational Switching on the TOs’ Transmission Systems.</w:t>
      </w:r>
    </w:p>
    <w:p w14:paraId="2EF8F29E" w14:textId="77777777" w:rsidR="00805B19" w:rsidRDefault="00F51AAE" w:rsidP="00A11C82">
      <w:pPr>
        <w:pStyle w:val="Heading3"/>
        <w:jc w:val="both"/>
      </w:pPr>
      <w:r>
        <w:t>1.2.2</w:t>
      </w:r>
      <w:r>
        <w:tab/>
      </w:r>
      <w:r w:rsidR="00805B19">
        <w:t>To meet this objective, this document specifies the following:</w:t>
      </w:r>
    </w:p>
    <w:p w14:paraId="1F805EBC" w14:textId="080FB3E4" w:rsidR="00805B19" w:rsidRDefault="00805B19" w:rsidP="00A11C82">
      <w:pPr>
        <w:pStyle w:val="Heading3"/>
        <w:numPr>
          <w:ilvl w:val="0"/>
          <w:numId w:val="7"/>
        </w:numPr>
        <w:tabs>
          <w:tab w:val="clear" w:pos="360"/>
          <w:tab w:val="num" w:pos="1080"/>
        </w:tabs>
        <w:spacing w:after="0"/>
        <w:ind w:left="1077" w:hanging="357"/>
        <w:jc w:val="both"/>
      </w:pPr>
      <w:r>
        <w:t xml:space="preserve">the responsibilities of </w:t>
      </w:r>
      <w:r w:rsidR="000F5B35">
        <w:t>The Company</w:t>
      </w:r>
      <w:r>
        <w:t xml:space="preserve"> and TOs in relation to Operational Switching on the TOs’ Transmission Systems; </w:t>
      </w:r>
    </w:p>
    <w:p w14:paraId="1ABF02C7" w14:textId="6A008253" w:rsidR="00805B19" w:rsidRDefault="00805B19" w:rsidP="00A11C82">
      <w:pPr>
        <w:pStyle w:val="Heading3"/>
        <w:numPr>
          <w:ilvl w:val="0"/>
          <w:numId w:val="5"/>
        </w:numPr>
        <w:tabs>
          <w:tab w:val="clear" w:pos="360"/>
          <w:tab w:val="num" w:pos="1080"/>
        </w:tabs>
        <w:spacing w:after="0"/>
        <w:ind w:left="1077" w:hanging="357"/>
        <w:jc w:val="both"/>
      </w:pPr>
      <w:r>
        <w:t>the requirements for exchange of information between</w:t>
      </w:r>
      <w:r w:rsidR="000F5B35">
        <w:t xml:space="preserve"> The Company</w:t>
      </w:r>
      <w:r>
        <w:t>, TOs and Affected Users related to Operational Switching; and</w:t>
      </w:r>
    </w:p>
    <w:p w14:paraId="2CDA53C7" w14:textId="77777777" w:rsidR="00805B19" w:rsidRDefault="00805B19" w:rsidP="00A11C82">
      <w:pPr>
        <w:pStyle w:val="Heading3"/>
        <w:numPr>
          <w:ilvl w:val="0"/>
          <w:numId w:val="3"/>
        </w:numPr>
        <w:tabs>
          <w:tab w:val="clear" w:pos="360"/>
          <w:tab w:val="num" w:pos="1080"/>
        </w:tabs>
        <w:ind w:left="1077" w:hanging="357"/>
        <w:jc w:val="both"/>
        <w:rPr>
          <w:del w:id="6" w:author="Amanda Rooney" w:date="2026-01-08T15:49:00Z" w16du:dateUtc="2026-01-08T15:49:30Z"/>
        </w:rPr>
      </w:pPr>
      <w:r>
        <w:t>the lines of communication to be used.</w:t>
      </w:r>
    </w:p>
    <w:p w14:paraId="4ECCB7B5" w14:textId="77777777" w:rsidR="00805B19" w:rsidRDefault="00805B19" w:rsidP="6A4E1963">
      <w:pPr>
        <w:keepNext/>
        <w:keepLines/>
        <w:rPr>
          <w:i/>
          <w:iCs/>
        </w:rPr>
      </w:pPr>
    </w:p>
    <w:p w14:paraId="1EB0805C" w14:textId="77777777" w:rsidR="00B957D8" w:rsidRDefault="00B957D8" w:rsidP="00A11C82">
      <w:pPr>
        <w:keepNext/>
        <w:keepLines/>
        <w:rPr>
          <w:i/>
        </w:rPr>
      </w:pPr>
    </w:p>
    <w:p w14:paraId="76EB61D0" w14:textId="77777777" w:rsidR="00805B19" w:rsidRDefault="00805B19" w:rsidP="00A11C82">
      <w:pPr>
        <w:pStyle w:val="Heading1"/>
        <w:keepLines/>
      </w:pPr>
      <w:r>
        <w:t xml:space="preserve"> Key Definitions</w:t>
      </w:r>
    </w:p>
    <w:p w14:paraId="3F1463BF" w14:textId="77777777" w:rsidR="00805B19" w:rsidRDefault="00805B19" w:rsidP="00A11C82">
      <w:pPr>
        <w:pStyle w:val="Heading2"/>
        <w:jc w:val="both"/>
      </w:pPr>
      <w:r>
        <w:t>For the purposes of STCP 01-1:</w:t>
      </w:r>
    </w:p>
    <w:p w14:paraId="0C43618B" w14:textId="30948903" w:rsidR="00805B19" w:rsidRDefault="00F51AAE" w:rsidP="00A11C82">
      <w:pPr>
        <w:pStyle w:val="Heading3"/>
        <w:ind w:left="720" w:hanging="720"/>
        <w:jc w:val="both"/>
      </w:pPr>
      <w:bookmarkStart w:id="7" w:name="OLE_LINK1"/>
      <w:r w:rsidRPr="00F51AAE">
        <w:t>2.1.1</w:t>
      </w:r>
      <w:r>
        <w:rPr>
          <w:b/>
        </w:rPr>
        <w:tab/>
      </w:r>
      <w:r w:rsidR="00805B19">
        <w:rPr>
          <w:b/>
        </w:rPr>
        <w:t>Affected User</w:t>
      </w:r>
      <w:r w:rsidR="00805B19">
        <w:t xml:space="preserve"> means a User whose System, in the reasonable opinion of either </w:t>
      </w:r>
      <w:r w:rsidR="000F5B35">
        <w:t>The Company</w:t>
      </w:r>
      <w:r w:rsidR="00805B19">
        <w:t xml:space="preserve"> or the relevant TO, will or may be subject to an Operational Effect caused by an Operation on a TO’s Transmission System</w:t>
      </w:r>
      <w:bookmarkEnd w:id="7"/>
      <w:r w:rsidR="00805B19">
        <w:t>.</w:t>
      </w:r>
    </w:p>
    <w:p w14:paraId="1001CC18" w14:textId="0F3311C2" w:rsidR="00B76E16" w:rsidRPr="00B76E16" w:rsidRDefault="00F51AAE" w:rsidP="00A11C82">
      <w:pPr>
        <w:pStyle w:val="Level3Text"/>
        <w:tabs>
          <w:tab w:val="clear" w:pos="720"/>
        </w:tabs>
        <w:ind w:left="720" w:hanging="720"/>
      </w:pPr>
      <w:r w:rsidRPr="00F51AAE">
        <w:t>2.1.2</w:t>
      </w:r>
      <w:r>
        <w:rPr>
          <w:b/>
        </w:rPr>
        <w:tab/>
      </w:r>
      <w:r w:rsidR="00B76E16" w:rsidRPr="00B76E16">
        <w:rPr>
          <w:b/>
        </w:rPr>
        <w:t xml:space="preserve">Alternative Point of Contact </w:t>
      </w:r>
      <w:r w:rsidR="00B76E16" w:rsidRPr="00B76E16">
        <w:t xml:space="preserve">means a point of contact, other than the Primary Point of Contact, provided by the TO, for </w:t>
      </w:r>
      <w:r w:rsidR="00D60998">
        <w:t>The Company</w:t>
      </w:r>
      <w:r w:rsidR="00B76E16" w:rsidRPr="00B76E16">
        <w:t xml:space="preserve"> to contact in relation to operational liaison. </w:t>
      </w:r>
    </w:p>
    <w:p w14:paraId="2FFF69D8" w14:textId="77777777" w:rsidR="00805B19" w:rsidRDefault="00F51AAE" w:rsidP="00A11C82">
      <w:pPr>
        <w:pStyle w:val="Heading3"/>
        <w:ind w:left="720" w:hanging="720"/>
        <w:jc w:val="both"/>
      </w:pPr>
      <w:r w:rsidRPr="00F51AAE">
        <w:t>2.1.3</w:t>
      </w:r>
      <w:r>
        <w:rPr>
          <w:b/>
        </w:rPr>
        <w:tab/>
      </w:r>
      <w:r w:rsidR="00805B19">
        <w:rPr>
          <w:b/>
        </w:rPr>
        <w:t>Event</w:t>
      </w:r>
      <w:r w:rsidR="00805B19">
        <w:t xml:space="preserve"> is as defined in the </w:t>
      </w:r>
      <w:r w:rsidR="00805B19" w:rsidRPr="0047706D">
        <w:t>Grid Code as at the Code Effective Date</w:t>
      </w:r>
      <w:r w:rsidR="00805B19">
        <w:t xml:space="preserve"> and for purposes of this STCP only, not as defined in the STC.</w:t>
      </w:r>
      <w:r w:rsidR="00805B19">
        <w:tab/>
      </w:r>
    </w:p>
    <w:p w14:paraId="748C54FD" w14:textId="44B9B7FE" w:rsidR="00805B19" w:rsidRDefault="00F51AAE" w:rsidP="00A11C82">
      <w:pPr>
        <w:pStyle w:val="Heading3"/>
        <w:suppressLineNumbers/>
        <w:ind w:left="720" w:hanging="720"/>
        <w:jc w:val="both"/>
      </w:pPr>
      <w:r>
        <w:t>2.1.4</w:t>
      </w:r>
      <w:r>
        <w:tab/>
      </w:r>
      <w:r w:rsidR="00805B19" w:rsidRPr="6A4E1963">
        <w:rPr>
          <w:b/>
          <w:bCs/>
        </w:rPr>
        <w:t>Switching Method</w:t>
      </w:r>
      <w:r w:rsidR="00805B19">
        <w:t xml:space="preserve"> means the high</w:t>
      </w:r>
      <w:r w:rsidR="00603786">
        <w:t xml:space="preserve"> </w:t>
      </w:r>
      <w:r w:rsidR="00805B19">
        <w:t xml:space="preserve">level methodology that identifies the actions required by </w:t>
      </w:r>
      <w:r w:rsidR="00D60998">
        <w:t xml:space="preserve">The </w:t>
      </w:r>
      <w:r w:rsidR="00C21D00">
        <w:t>Company</w:t>
      </w:r>
      <w:r w:rsidR="001D38DD">
        <w:t xml:space="preserve"> </w:t>
      </w:r>
      <w:r w:rsidR="00805B19">
        <w:t>of</w:t>
      </w:r>
      <w:r w:rsidR="00320C82">
        <w:t xml:space="preserve"> </w:t>
      </w:r>
      <w:del w:id="8" w:author="Amanda Rooney" w:date="2026-01-08T15:47:00Z">
        <w:r w:rsidDel="00805B19">
          <w:delText>of</w:delText>
        </w:r>
      </w:del>
      <w:del w:id="9" w:author="Lizzie Timmins" w:date="2026-01-19T14:58:00Z" w16du:dateUtc="2026-01-19T14:58:00Z">
        <w:r w:rsidR="00805B19" w:rsidDel="00094358">
          <w:delText xml:space="preserve"> </w:delText>
        </w:r>
      </w:del>
      <w:r w:rsidR="00805B19">
        <w:t>the TO in a clear and unambiguous manner</w:t>
      </w:r>
      <w:r w:rsidR="00051D91">
        <w:t xml:space="preserve"> or formal switching instruction where appropriate</w:t>
      </w:r>
      <w:r w:rsidR="00805B19">
        <w:t xml:space="preserve">. </w:t>
      </w:r>
    </w:p>
    <w:p w14:paraId="46A55FBA" w14:textId="77777777" w:rsidR="00805B19" w:rsidRDefault="00F51AAE" w:rsidP="00A11C82">
      <w:pPr>
        <w:pStyle w:val="Heading3"/>
        <w:suppressLineNumbers/>
        <w:ind w:left="720" w:hanging="720"/>
        <w:jc w:val="both"/>
      </w:pPr>
      <w:r w:rsidRPr="00F51AAE">
        <w:t>2.1.5</w:t>
      </w:r>
      <w:r>
        <w:rPr>
          <w:b/>
        </w:rPr>
        <w:tab/>
      </w:r>
      <w:r w:rsidR="00805B19">
        <w:rPr>
          <w:b/>
        </w:rPr>
        <w:t>Planning Phase</w:t>
      </w:r>
      <w:r w:rsidR="00805B19">
        <w:t xml:space="preserve"> means the period covered by the Operational Planning Phase and the Programming Phase.</w:t>
      </w:r>
    </w:p>
    <w:p w14:paraId="5156391D" w14:textId="32599BDD" w:rsidR="00B76E16" w:rsidRDefault="00F51AAE" w:rsidP="00A11C82">
      <w:pPr>
        <w:pStyle w:val="Level3Text"/>
        <w:tabs>
          <w:tab w:val="clear" w:pos="720"/>
        </w:tabs>
        <w:ind w:left="720" w:hanging="720"/>
      </w:pPr>
      <w:r>
        <w:t>2.1.6</w:t>
      </w:r>
      <w:r>
        <w:rPr>
          <w:b/>
        </w:rPr>
        <w:tab/>
      </w:r>
      <w:r w:rsidR="00B76E16" w:rsidRPr="00B76E16">
        <w:rPr>
          <w:b/>
        </w:rPr>
        <w:t xml:space="preserve">Alternative Point of Contact </w:t>
      </w:r>
      <w:r w:rsidR="00B76E16" w:rsidRPr="00B76E16">
        <w:t xml:space="preserve">means a point of contact, other than the Primary Point of Contact, provided by the TO, for </w:t>
      </w:r>
      <w:r w:rsidR="00D60998">
        <w:t xml:space="preserve">The </w:t>
      </w:r>
      <w:r w:rsidR="00C21D00">
        <w:t>Company</w:t>
      </w:r>
      <w:r w:rsidR="001D38DD">
        <w:t xml:space="preserve"> </w:t>
      </w:r>
      <w:r w:rsidR="00B76E16" w:rsidRPr="00B76E16">
        <w:t>to</w:t>
      </w:r>
      <w:r w:rsidR="00320C82">
        <w:t xml:space="preserve"> </w:t>
      </w:r>
      <w:r w:rsidR="00B76E16" w:rsidRPr="00B76E16">
        <w:t xml:space="preserve"> contact in relation to operational liaison. </w:t>
      </w:r>
    </w:p>
    <w:p w14:paraId="73D9DF81" w14:textId="77777777" w:rsidR="00805B19" w:rsidRPr="00DB4D8D" w:rsidRDefault="00F51AAE" w:rsidP="00A11C82">
      <w:pPr>
        <w:pStyle w:val="Heading3"/>
        <w:suppressLineNumbers/>
        <w:ind w:left="720" w:hanging="720"/>
        <w:jc w:val="both"/>
      </w:pPr>
      <w:r>
        <w:t>2.1.7</w:t>
      </w:r>
      <w:r>
        <w:rPr>
          <w:b/>
        </w:rPr>
        <w:tab/>
      </w:r>
      <w:r w:rsidR="00805B19">
        <w:rPr>
          <w:b/>
        </w:rPr>
        <w:t xml:space="preserve">Transmission Status Certificate (TSC) </w:t>
      </w:r>
      <w:r w:rsidR="00805B19">
        <w:t xml:space="preserve">means the form in Appendix C for </w:t>
      </w:r>
      <w:r w:rsidR="00805B19" w:rsidRPr="00DB4D8D">
        <w:t>Operational Switching</w:t>
      </w:r>
    </w:p>
    <w:p w14:paraId="08604D21" w14:textId="77777777" w:rsidR="00DB4D8D" w:rsidRPr="00DB4D8D" w:rsidRDefault="00F51AAE" w:rsidP="00A11C82">
      <w:pPr>
        <w:pStyle w:val="Heading3"/>
        <w:suppressLineNumbers/>
        <w:ind w:left="720" w:hanging="720"/>
        <w:jc w:val="both"/>
      </w:pPr>
      <w:r w:rsidRPr="00F51AAE">
        <w:t>2.1.8</w:t>
      </w:r>
      <w:r>
        <w:rPr>
          <w:b/>
        </w:rPr>
        <w:tab/>
      </w:r>
      <w:r w:rsidR="00805B19" w:rsidRPr="00DB4D8D">
        <w:rPr>
          <w:b/>
        </w:rPr>
        <w:t xml:space="preserve">Operational Effect </w:t>
      </w:r>
      <w:r w:rsidR="00805B19" w:rsidRPr="00DB4D8D">
        <w:t xml:space="preserve">is as defined in the </w:t>
      </w:r>
      <w:r w:rsidR="00805B19" w:rsidRPr="0047706D">
        <w:t>Grid Code as at the Code Effective Date</w:t>
      </w:r>
      <w:r w:rsidR="00805B19" w:rsidRPr="00DB4D8D">
        <w:t xml:space="preserve"> and for the purposes of this STCP only, not as defined in the STC.</w:t>
      </w:r>
    </w:p>
    <w:p w14:paraId="3007BB0E" w14:textId="2F22D6F2" w:rsidR="00805B19" w:rsidRDefault="00805B19" w:rsidP="00A11C82">
      <w:pPr>
        <w:pStyle w:val="Heading1"/>
        <w:keepLines/>
        <w:suppressLineNumbers/>
      </w:pPr>
      <w:r>
        <w:t>Procedure</w:t>
      </w:r>
    </w:p>
    <w:p w14:paraId="339FE838" w14:textId="77777777" w:rsidR="00805B19" w:rsidRDefault="00805B19" w:rsidP="00A11C82">
      <w:pPr>
        <w:pStyle w:val="Heading2"/>
      </w:pPr>
      <w:r>
        <w:t>Overview</w:t>
      </w:r>
    </w:p>
    <w:p w14:paraId="189C87E9" w14:textId="712CA1F7" w:rsidR="00805B19" w:rsidRDefault="00F51AAE" w:rsidP="00A11C82">
      <w:pPr>
        <w:pStyle w:val="Heading3"/>
        <w:ind w:left="709" w:hanging="709"/>
        <w:jc w:val="both"/>
      </w:pPr>
      <w:r>
        <w:t>3.1.1</w:t>
      </w:r>
      <w:r>
        <w:tab/>
      </w:r>
      <w:r w:rsidR="00805B19">
        <w:t xml:space="preserve">Following the handover of Outages and/or Operational Switching requirements from the Planning Phase to the Control Phase, </w:t>
      </w:r>
      <w:r w:rsidR="00B27741">
        <w:t>The Company</w:t>
      </w:r>
      <w:r w:rsidR="00805B19">
        <w:t xml:space="preserve"> control staff shall discuss the Operational Effect (or potential Operational Effect) of the Outages and/or Operational Switching requirements</w:t>
      </w:r>
      <w:r w:rsidR="004E317A" w:rsidRPr="004E317A">
        <w:t xml:space="preserve"> </w:t>
      </w:r>
      <w:r w:rsidR="004E317A">
        <w:t>with affected TOs</w:t>
      </w:r>
      <w:r w:rsidR="00805B19">
        <w:t>, prior to real-time.</w:t>
      </w:r>
    </w:p>
    <w:p w14:paraId="4816A7C5" w14:textId="575D5F3E" w:rsidR="00805B19" w:rsidRDefault="00F51AAE" w:rsidP="00A11C82">
      <w:pPr>
        <w:pStyle w:val="Heading3"/>
        <w:ind w:left="709" w:hanging="709"/>
        <w:jc w:val="both"/>
      </w:pPr>
      <w:r>
        <w:t>3.1.2</w:t>
      </w:r>
      <w:r>
        <w:tab/>
      </w:r>
      <w:r w:rsidR="00805B19">
        <w:t xml:space="preserve">If an Outage, Outage change request or Operational Switching requirement not included in the handover, is required during the Control Phase, </w:t>
      </w:r>
      <w:r w:rsidR="00B27741">
        <w:t xml:space="preserve">The </w:t>
      </w:r>
      <w:r w:rsidR="00C21D00">
        <w:t xml:space="preserve">Company </w:t>
      </w:r>
      <w:r w:rsidR="00805B19">
        <w:t>Control</w:t>
      </w:r>
      <w:r w:rsidR="00320C82">
        <w:t xml:space="preserve">  </w:t>
      </w:r>
      <w:r w:rsidR="00805B19">
        <w:t xml:space="preserve"> staff shall discuss the Operational Effect (or potential Operational Effect) </w:t>
      </w:r>
      <w:r w:rsidR="004E317A">
        <w:t xml:space="preserve">with affected TOs </w:t>
      </w:r>
      <w:r w:rsidR="00805B19">
        <w:t xml:space="preserve">as soon as possible after the requirement is identified. </w:t>
      </w:r>
    </w:p>
    <w:p w14:paraId="282F1E43" w14:textId="77777777" w:rsidR="00805B19" w:rsidRDefault="00F51AAE" w:rsidP="00A11C82">
      <w:pPr>
        <w:pStyle w:val="Heading3"/>
        <w:ind w:left="709" w:hanging="709"/>
        <w:jc w:val="both"/>
      </w:pPr>
      <w:r>
        <w:t>3.1.3</w:t>
      </w:r>
      <w:r>
        <w:tab/>
      </w:r>
      <w:r w:rsidR="00805B19">
        <w:t>An Outage, Outage change request or Operational Switching requirement may be made or provided verbally, where it is necessary and expedient to do so. Such a request shall be confirmed in writing as soon as reasonably practicable by the Party making it.</w:t>
      </w:r>
    </w:p>
    <w:p w14:paraId="32A8C72F" w14:textId="2D55146E" w:rsidR="00805B19" w:rsidRDefault="00F51AAE" w:rsidP="00A11C82">
      <w:pPr>
        <w:pStyle w:val="Heading3"/>
        <w:ind w:left="709" w:hanging="709"/>
        <w:jc w:val="both"/>
      </w:pPr>
      <w:r>
        <w:t>3.1.4</w:t>
      </w:r>
      <w:r>
        <w:tab/>
      </w:r>
      <w:r w:rsidR="00B27741">
        <w:t>The Company</w:t>
      </w:r>
      <w:r w:rsidR="00805B19">
        <w:t xml:space="preserve"> shall separately record any Services Reduction (if greater than 3 hours duration) or Outage in the Outage database.</w:t>
      </w:r>
    </w:p>
    <w:p w14:paraId="0FEE1D8F" w14:textId="4EB12423" w:rsidR="00B76E16" w:rsidRPr="00B76E16" w:rsidRDefault="00F51AAE" w:rsidP="00A11C82">
      <w:pPr>
        <w:pStyle w:val="Level3Text"/>
        <w:tabs>
          <w:tab w:val="clear" w:pos="720"/>
        </w:tabs>
      </w:pPr>
      <w:r>
        <w:t>3.1.5</w:t>
      </w:r>
      <w:r>
        <w:tab/>
      </w:r>
      <w:r w:rsidR="00B76E16" w:rsidRPr="00B76E16">
        <w:t xml:space="preserve">An Operational Switching programme will be initiated by </w:t>
      </w:r>
      <w:r w:rsidR="00B27741">
        <w:t>The Company</w:t>
      </w:r>
      <w:r w:rsidR="00252973">
        <w:t xml:space="preserve"> </w:t>
      </w:r>
      <w:r w:rsidR="00B76E16" w:rsidRPr="00B76E16">
        <w:t xml:space="preserve">contacting the Primary Point of Contact. Following initiation of the Operational Switching programme, the Primary Point of Contact may use a Point of Contact at an alternative location to liaise with </w:t>
      </w:r>
      <w:r w:rsidR="00252973">
        <w:t xml:space="preserve">The </w:t>
      </w:r>
      <w:r w:rsidR="00C21D00">
        <w:t xml:space="preserve">Company </w:t>
      </w:r>
      <w:r w:rsidR="00B76E16" w:rsidRPr="00B76E16">
        <w:t xml:space="preserve">to complete the Operational Switching </w:t>
      </w:r>
      <w:r w:rsidR="00320C82" w:rsidRPr="00B76E16">
        <w:t>programme.</w:t>
      </w:r>
      <w:r w:rsidR="00320C82">
        <w:t xml:space="preserve"> The</w:t>
      </w:r>
      <w:r w:rsidR="00C76DBD">
        <w:t xml:space="preserve"> Company</w:t>
      </w:r>
      <w:r w:rsidR="00B76E16" w:rsidRPr="00B76E16">
        <w:t xml:space="preserve">’s normal point of liaison will always be the Primary Contact Point, and the communication from an Alternative Point of Contact will always be managed by the relevant TO.  </w:t>
      </w:r>
    </w:p>
    <w:p w14:paraId="3CF0B55D" w14:textId="296BB376" w:rsidR="00B76E16" w:rsidRDefault="00F51AAE" w:rsidP="00A11C82">
      <w:pPr>
        <w:pStyle w:val="Level3Text"/>
        <w:tabs>
          <w:tab w:val="clear" w:pos="720"/>
        </w:tabs>
      </w:pPr>
      <w:r>
        <w:lastRenderedPageBreak/>
        <w:t>3.1.6</w:t>
      </w:r>
      <w:r>
        <w:tab/>
      </w:r>
      <w:r w:rsidR="00B76E16">
        <w:t>In respect of any circuit which crosses the Interface Point</w:t>
      </w:r>
      <w:r w:rsidR="000B49BB">
        <w:t xml:space="preserve"> or CATO Interface Point</w:t>
      </w:r>
      <w:r w:rsidR="00B76E16">
        <w:t xml:space="preserve">, </w:t>
      </w:r>
      <w:r w:rsidR="00C76DBD">
        <w:t xml:space="preserve">The </w:t>
      </w:r>
      <w:r w:rsidR="00C21D00">
        <w:t xml:space="preserve">Company </w:t>
      </w:r>
      <w:r w:rsidR="00B76E16">
        <w:t>will</w:t>
      </w:r>
      <w:r w:rsidR="00320C82">
        <w:t xml:space="preserve"> </w:t>
      </w:r>
      <w:r w:rsidR="00B76E16">
        <w:t xml:space="preserve">include in the TSC, the name and telephone number of the Alternative Point of Contact that the onshore TO will utilise for agreeing and implementing the switching.  </w:t>
      </w:r>
      <w:r w:rsidR="00C76DBD">
        <w:t xml:space="preserve">The </w:t>
      </w:r>
      <w:r w:rsidR="00C21D00">
        <w:t xml:space="preserve">Company </w:t>
      </w:r>
      <w:r w:rsidR="00B76E16">
        <w:t>will</w:t>
      </w:r>
      <w:del w:id="10" w:author="Lizzie Timmins" w:date="2026-01-19T14:58:00Z" w16du:dateUtc="2026-01-19T14:58:00Z">
        <w:r w:rsidR="00320C82" w:rsidDel="00094358">
          <w:delText xml:space="preserve"> </w:delText>
        </w:r>
      </w:del>
      <w:del w:id="11" w:author="Amanda Rooney" w:date="2026-01-08T15:49:00Z">
        <w:r w:rsidDel="00320C82">
          <w:delText xml:space="preserve"> </w:delText>
        </w:r>
        <w:r w:rsidDel="00B76E16">
          <w:delText>will</w:delText>
        </w:r>
      </w:del>
      <w:r w:rsidR="00B76E16">
        <w:t xml:space="preserve"> also confirm to the Onshore TO that they are not required to contact the Offshore TO Primary Point of Contact before switching. </w:t>
      </w:r>
    </w:p>
    <w:p w14:paraId="504258D2" w14:textId="52ECA4B6" w:rsidR="008F1F44" w:rsidRPr="00B76E16" w:rsidRDefault="008F1F44" w:rsidP="00A11C82">
      <w:pPr>
        <w:pStyle w:val="Level3Text"/>
        <w:tabs>
          <w:tab w:val="clear" w:pos="720"/>
        </w:tabs>
        <w:rPr>
          <w:del w:id="12" w:author="Amanda Rooney" w:date="2026-01-08T15:49:00Z" w16du:dateUtc="2026-01-08T15:49:21Z"/>
        </w:rPr>
      </w:pPr>
      <w:r>
        <w:t>3.1.7</w:t>
      </w:r>
      <w:r>
        <w:tab/>
        <w:t xml:space="preserve">In respect of </w:t>
      </w:r>
      <w:r w:rsidR="00404D02">
        <w:t xml:space="preserve">a Total Shutdown or Partial Shutdown, the requirements of the Electricity </w:t>
      </w:r>
      <w:r w:rsidR="0009088D">
        <w:t>System Restoration Standard shall apply</w:t>
      </w:r>
      <w:r w:rsidR="00993C7C">
        <w:t xml:space="preserve">.  </w:t>
      </w:r>
      <w:r w:rsidR="000A0C95">
        <w:t xml:space="preserve">Under these conditions special arrangements shall apply as detailed in section </w:t>
      </w:r>
      <w:r w:rsidR="00436339">
        <w:t>3.17</w:t>
      </w:r>
      <w:r w:rsidR="000A0C95">
        <w:t xml:space="preserve"> of th</w:t>
      </w:r>
      <w:r w:rsidR="00E974F2">
        <w:t>is STCP 01-01.</w:t>
      </w:r>
    </w:p>
    <w:p w14:paraId="796A9662" w14:textId="77777777" w:rsidR="00805B19" w:rsidRDefault="00805B19" w:rsidP="00A11C82">
      <w:pPr>
        <w:pStyle w:val="Heading3"/>
        <w:tabs>
          <w:tab w:val="clear" w:pos="720"/>
        </w:tabs>
        <w:jc w:val="both"/>
      </w:pPr>
    </w:p>
    <w:p w14:paraId="0918397F" w14:textId="77777777" w:rsidR="00805B19" w:rsidRDefault="00805B19" w:rsidP="00A11C82">
      <w:pPr>
        <w:pStyle w:val="Heading2"/>
      </w:pPr>
      <w:bookmarkStart w:id="13" w:name="_Hlk102639580"/>
      <w:r>
        <w:t>Use of a Switching Method</w:t>
      </w:r>
    </w:p>
    <w:bookmarkEnd w:id="13"/>
    <w:p w14:paraId="01627569" w14:textId="77777777" w:rsidR="00805B19" w:rsidRDefault="00F51AAE" w:rsidP="00A11C82">
      <w:pPr>
        <w:pStyle w:val="Heading3"/>
        <w:ind w:left="709" w:hanging="709"/>
        <w:jc w:val="both"/>
      </w:pPr>
      <w:r>
        <w:t>3.2.1</w:t>
      </w:r>
      <w:r>
        <w:tab/>
      </w:r>
      <w:r w:rsidR="00805B19">
        <w:t>This document covers the use of:</w:t>
      </w:r>
    </w:p>
    <w:p w14:paraId="393F006E" w14:textId="3BF7C33E" w:rsidR="00805B19" w:rsidRDefault="00805B19" w:rsidP="00A11C82">
      <w:pPr>
        <w:pStyle w:val="Heading3"/>
        <w:numPr>
          <w:ilvl w:val="0"/>
          <w:numId w:val="19"/>
        </w:numPr>
        <w:tabs>
          <w:tab w:val="clear" w:pos="360"/>
          <w:tab w:val="num" w:pos="1069"/>
        </w:tabs>
        <w:spacing w:after="0"/>
        <w:ind w:left="1066" w:hanging="357"/>
        <w:jc w:val="both"/>
      </w:pPr>
      <w:bookmarkStart w:id="14" w:name="_Hlk102641369"/>
      <w:r>
        <w:t xml:space="preserve">a Switching Method utilising  a TSC; </w:t>
      </w:r>
    </w:p>
    <w:p w14:paraId="4388851B" w14:textId="77777777" w:rsidR="007F774E" w:rsidRDefault="00805B19" w:rsidP="00A11C82">
      <w:pPr>
        <w:pStyle w:val="Heading3"/>
        <w:numPr>
          <w:ilvl w:val="0"/>
          <w:numId w:val="19"/>
        </w:numPr>
        <w:tabs>
          <w:tab w:val="clear" w:pos="360"/>
          <w:tab w:val="num" w:pos="1069"/>
        </w:tabs>
        <w:spacing w:after="0"/>
        <w:ind w:left="1066" w:hanging="357"/>
        <w:jc w:val="both"/>
      </w:pPr>
      <w:r>
        <w:t>a Switching Method utilising a verbal Switching Method</w:t>
      </w:r>
      <w:bookmarkEnd w:id="14"/>
      <w:r w:rsidR="007F774E">
        <w:t>; and</w:t>
      </w:r>
    </w:p>
    <w:p w14:paraId="41005A26" w14:textId="3B19F5DA" w:rsidR="00805B19" w:rsidRDefault="007F774E" w:rsidP="00A11C82">
      <w:pPr>
        <w:pStyle w:val="Heading3"/>
        <w:numPr>
          <w:ilvl w:val="0"/>
          <w:numId w:val="19"/>
        </w:numPr>
        <w:tabs>
          <w:tab w:val="clear" w:pos="360"/>
          <w:tab w:val="num" w:pos="1069"/>
        </w:tabs>
        <w:ind w:left="1069"/>
        <w:jc w:val="both"/>
      </w:pPr>
      <w:r>
        <w:t>a Switching Method utilising another agreed method</w:t>
      </w:r>
      <w:r w:rsidR="00C34ECE">
        <w:t xml:space="preserve"> where applicable</w:t>
      </w:r>
      <w:r w:rsidR="00805B19">
        <w:t xml:space="preserve">. </w:t>
      </w:r>
    </w:p>
    <w:p w14:paraId="458F2F1C" w14:textId="77777777" w:rsidR="00805B19" w:rsidRDefault="00F51AAE" w:rsidP="00A11C82">
      <w:pPr>
        <w:pStyle w:val="Heading3"/>
        <w:ind w:left="709" w:hanging="709"/>
        <w:jc w:val="both"/>
      </w:pPr>
      <w:r>
        <w:t>3.2.2</w:t>
      </w:r>
      <w:r>
        <w:tab/>
      </w:r>
      <w:r w:rsidR="00805B19">
        <w:t>A TSC shall always be used:</w:t>
      </w:r>
    </w:p>
    <w:p w14:paraId="210F0DB4" w14:textId="77777777" w:rsidR="00805B19" w:rsidRDefault="00805B19" w:rsidP="00A11C82">
      <w:pPr>
        <w:pStyle w:val="Heading3"/>
        <w:numPr>
          <w:ilvl w:val="0"/>
          <w:numId w:val="23"/>
        </w:numPr>
        <w:tabs>
          <w:tab w:val="clear" w:pos="360"/>
          <w:tab w:val="num" w:pos="1069"/>
        </w:tabs>
        <w:spacing w:after="0"/>
        <w:ind w:left="1066" w:hanging="357"/>
        <w:jc w:val="both"/>
      </w:pPr>
      <w:r>
        <w:t>when removing equipment from operational service to allow the TOs to establish Safety Precautions</w:t>
      </w:r>
      <w:r>
        <w:rPr>
          <w:i/>
        </w:rPr>
        <w:t>;</w:t>
      </w:r>
      <w:r>
        <w:t xml:space="preserve"> or</w:t>
      </w:r>
    </w:p>
    <w:p w14:paraId="598D85A2" w14:textId="50AC9FBD" w:rsidR="00805B19" w:rsidRDefault="00805B19" w:rsidP="00A11C82">
      <w:pPr>
        <w:pStyle w:val="BodyText"/>
        <w:keepNext/>
        <w:keepLines/>
        <w:numPr>
          <w:ilvl w:val="0"/>
          <w:numId w:val="28"/>
        </w:numPr>
        <w:tabs>
          <w:tab w:val="clear" w:pos="360"/>
          <w:tab w:val="num" w:pos="1069"/>
        </w:tabs>
        <w:ind w:left="1069"/>
        <w:jc w:val="both"/>
      </w:pPr>
      <w:r>
        <w:t xml:space="preserve">if either Party does not agree to the use of the verbal </w:t>
      </w:r>
      <w:r w:rsidR="00F54059">
        <w:t xml:space="preserve">or other </w:t>
      </w:r>
      <w:r>
        <w:t>Switching Method.</w:t>
      </w:r>
    </w:p>
    <w:p w14:paraId="254C907D" w14:textId="77777777" w:rsidR="00805B19" w:rsidRDefault="00805B19" w:rsidP="00A11C82">
      <w:pPr>
        <w:pStyle w:val="BodyText"/>
        <w:keepNext/>
        <w:keepLines/>
        <w:ind w:left="709"/>
        <w:jc w:val="both"/>
      </w:pPr>
    </w:p>
    <w:p w14:paraId="054FCFD3" w14:textId="2E203682" w:rsidR="00805B19" w:rsidRDefault="00F51AAE" w:rsidP="00A11C82">
      <w:pPr>
        <w:pStyle w:val="Heading3"/>
        <w:ind w:left="720" w:hanging="720"/>
        <w:jc w:val="both"/>
      </w:pPr>
      <w:r>
        <w:t>3.2.3</w:t>
      </w:r>
      <w:r>
        <w:tab/>
      </w:r>
      <w:r w:rsidR="00805B19">
        <w:t xml:space="preserve">If a TSC is not required, a verbal Switching Method </w:t>
      </w:r>
      <w:r w:rsidR="007F774E">
        <w:t>or other agreed method</w:t>
      </w:r>
      <w:r w:rsidR="00904687">
        <w:t xml:space="preserve"> </w:t>
      </w:r>
      <w:r w:rsidR="00904687" w:rsidRPr="00CC0C79">
        <w:t>which maintains appropriate safeguards</w:t>
      </w:r>
      <w:r w:rsidR="007F774E" w:rsidRPr="00CC0C79">
        <w:t xml:space="preserve"> </w:t>
      </w:r>
      <w:r w:rsidR="00805B19">
        <w:t xml:space="preserve">may be used. Situations when a verbal Switching Method </w:t>
      </w:r>
      <w:r w:rsidR="007F774E">
        <w:t xml:space="preserve">or other agreed method </w:t>
      </w:r>
      <w:r w:rsidR="00805B19">
        <w:t>may be used include:</w:t>
      </w:r>
    </w:p>
    <w:p w14:paraId="61E47EE8" w14:textId="14BB2550" w:rsidR="00805B19" w:rsidRDefault="00805B19" w:rsidP="00A11C82">
      <w:pPr>
        <w:pStyle w:val="Heading3"/>
        <w:numPr>
          <w:ilvl w:val="0"/>
          <w:numId w:val="24"/>
        </w:numPr>
        <w:tabs>
          <w:tab w:val="clear" w:pos="360"/>
          <w:tab w:val="num" w:pos="1080"/>
        </w:tabs>
        <w:spacing w:after="0"/>
        <w:ind w:left="1077" w:hanging="357"/>
        <w:jc w:val="both"/>
      </w:pPr>
      <w:r>
        <w:t xml:space="preserve">where an emergency situation exists </w:t>
      </w:r>
      <w:r w:rsidR="00E974F2">
        <w:t xml:space="preserve">(including a Total Shutdown or Partial Shutdown) </w:t>
      </w:r>
      <w:r>
        <w:t xml:space="preserve">requiring immediate Operational Switching and there is insufficient time to follow the TSC procedure in </w:t>
      </w:r>
      <w:r>
        <w:fldChar w:fldCharType="begin"/>
      </w:r>
      <w:r>
        <w:instrText xml:space="preserve"> REF _Ref107187288 \r \h </w:instrText>
      </w:r>
      <w:r>
        <w:fldChar w:fldCharType="separate"/>
      </w:r>
      <w:r w:rsidR="00D245BB">
        <w:t>3.4</w:t>
      </w:r>
      <w:r>
        <w:fldChar w:fldCharType="end"/>
      </w:r>
      <w:r>
        <w:t xml:space="preserve">; </w:t>
      </w:r>
    </w:p>
    <w:p w14:paraId="15E57F66" w14:textId="77777777" w:rsidR="00805B19" w:rsidRDefault="00805B19" w:rsidP="00A11C82">
      <w:pPr>
        <w:pStyle w:val="Heading3"/>
        <w:numPr>
          <w:ilvl w:val="0"/>
          <w:numId w:val="24"/>
        </w:numPr>
        <w:tabs>
          <w:tab w:val="clear" w:pos="360"/>
          <w:tab w:val="num" w:pos="1080"/>
        </w:tabs>
        <w:spacing w:after="0"/>
        <w:ind w:left="1077" w:hanging="357"/>
        <w:jc w:val="both"/>
      </w:pPr>
      <w:r>
        <w:t xml:space="preserve">where post fault actions are implemented; </w:t>
      </w:r>
    </w:p>
    <w:p w14:paraId="20551BDC" w14:textId="77777777" w:rsidR="00805B19" w:rsidRDefault="00805B19" w:rsidP="00A11C82">
      <w:pPr>
        <w:pStyle w:val="Heading3"/>
        <w:numPr>
          <w:ilvl w:val="0"/>
          <w:numId w:val="24"/>
        </w:numPr>
        <w:tabs>
          <w:tab w:val="clear" w:pos="360"/>
          <w:tab w:val="num" w:pos="1080"/>
        </w:tabs>
        <w:spacing w:after="0"/>
        <w:ind w:left="1077" w:hanging="357"/>
        <w:jc w:val="both"/>
      </w:pPr>
      <w:r>
        <w:t>where TO Transmission System re-configuration is required that does not need any part of a TO Transmission System to be removed from operational service to allow the TOs to establish Safety Precautions;</w:t>
      </w:r>
    </w:p>
    <w:p w14:paraId="7C1A9C69" w14:textId="77777777" w:rsidR="00805B19" w:rsidRDefault="00805B19" w:rsidP="00A11C82">
      <w:pPr>
        <w:pStyle w:val="Heading3"/>
        <w:numPr>
          <w:ilvl w:val="0"/>
          <w:numId w:val="24"/>
        </w:numPr>
        <w:tabs>
          <w:tab w:val="clear" w:pos="360"/>
          <w:tab w:val="num" w:pos="1080"/>
        </w:tabs>
        <w:spacing w:after="0"/>
        <w:ind w:left="1077" w:hanging="357"/>
        <w:jc w:val="both"/>
      </w:pPr>
      <w:r>
        <w:t>where Operational Switching is required for voltage control;</w:t>
      </w:r>
    </w:p>
    <w:p w14:paraId="23EF7204" w14:textId="137623D8" w:rsidR="00805B19" w:rsidRDefault="00805B19" w:rsidP="00A11C82">
      <w:pPr>
        <w:pStyle w:val="Heading3"/>
        <w:numPr>
          <w:ilvl w:val="0"/>
          <w:numId w:val="24"/>
        </w:numPr>
        <w:tabs>
          <w:tab w:val="clear" w:pos="360"/>
          <w:tab w:val="num" w:pos="1080"/>
        </w:tabs>
        <w:spacing w:after="0"/>
        <w:ind w:left="1077" w:hanging="357"/>
        <w:jc w:val="both"/>
      </w:pPr>
      <w:r>
        <w:t xml:space="preserve">to release Protection Apparatus associated with Plant and/or Apparatus not released under a TSC (i.e. retained under </w:t>
      </w:r>
      <w:r w:rsidR="00C76DBD">
        <w:t xml:space="preserve">The </w:t>
      </w:r>
      <w:r w:rsidR="00C21D00">
        <w:t>Company</w:t>
      </w:r>
      <w:r w:rsidR="00320C82">
        <w:t xml:space="preserve"> </w:t>
      </w:r>
      <w:r>
        <w:t>contro</w:t>
      </w:r>
      <w:r w:rsidR="00320C82">
        <w:t>l</w:t>
      </w:r>
      <w:r>
        <w:t>);</w:t>
      </w:r>
    </w:p>
    <w:p w14:paraId="33F5BF52" w14:textId="77777777" w:rsidR="00805B19" w:rsidRDefault="00805B19" w:rsidP="00A11C82">
      <w:pPr>
        <w:pStyle w:val="Heading3"/>
        <w:numPr>
          <w:ilvl w:val="0"/>
          <w:numId w:val="24"/>
        </w:numPr>
        <w:tabs>
          <w:tab w:val="clear" w:pos="360"/>
          <w:tab w:val="num" w:pos="1080"/>
        </w:tabs>
        <w:spacing w:after="0"/>
        <w:ind w:left="1077" w:hanging="357"/>
        <w:jc w:val="both"/>
      </w:pPr>
      <w:r>
        <w:t>to release intertrip and/or Protection signalling channel whilst the associated Plant and/or Apparatus remains in operational service;</w:t>
      </w:r>
    </w:p>
    <w:p w14:paraId="75B98BA5" w14:textId="77777777" w:rsidR="00805B19" w:rsidRDefault="00805B19" w:rsidP="00A11C82">
      <w:pPr>
        <w:pStyle w:val="Heading3"/>
        <w:numPr>
          <w:ilvl w:val="0"/>
          <w:numId w:val="24"/>
        </w:numPr>
        <w:tabs>
          <w:tab w:val="clear" w:pos="360"/>
          <w:tab w:val="num" w:pos="1080"/>
        </w:tabs>
        <w:spacing w:after="0"/>
        <w:ind w:left="1077" w:hanging="357"/>
        <w:jc w:val="both"/>
      </w:pPr>
      <w:r>
        <w:t>to release a DAR scheme;</w:t>
      </w:r>
    </w:p>
    <w:p w14:paraId="6A2F377E" w14:textId="77777777" w:rsidR="00805B19" w:rsidRDefault="00805B19" w:rsidP="00A11C82">
      <w:pPr>
        <w:pStyle w:val="Heading3"/>
        <w:numPr>
          <w:ilvl w:val="0"/>
          <w:numId w:val="24"/>
        </w:numPr>
        <w:tabs>
          <w:tab w:val="clear" w:pos="360"/>
          <w:tab w:val="num" w:pos="1080"/>
        </w:tabs>
        <w:spacing w:after="0"/>
        <w:ind w:left="1077" w:hanging="357"/>
        <w:jc w:val="both"/>
      </w:pPr>
      <w:r>
        <w:t>to release busbar Protection Apparatus; or</w:t>
      </w:r>
    </w:p>
    <w:p w14:paraId="3070D509" w14:textId="77777777" w:rsidR="00805B19" w:rsidRDefault="00805B19" w:rsidP="00A11C82">
      <w:pPr>
        <w:pStyle w:val="Heading3"/>
        <w:numPr>
          <w:ilvl w:val="0"/>
          <w:numId w:val="24"/>
        </w:numPr>
        <w:tabs>
          <w:tab w:val="clear" w:pos="360"/>
          <w:tab w:val="num" w:pos="1080"/>
        </w:tabs>
        <w:ind w:left="1080"/>
        <w:jc w:val="both"/>
      </w:pPr>
      <w:r>
        <w:t>where work is required on Plant and/or Apparatus remaining in service under a risk of trip.</w:t>
      </w:r>
    </w:p>
    <w:p w14:paraId="73A98233" w14:textId="77777777" w:rsidR="0098486A" w:rsidRDefault="0098486A" w:rsidP="00A11C82">
      <w:pPr>
        <w:pStyle w:val="Heading3"/>
        <w:numPr>
          <w:ilvl w:val="0"/>
          <w:numId w:val="24"/>
        </w:numPr>
        <w:tabs>
          <w:tab w:val="clear" w:pos="360"/>
          <w:tab w:val="num" w:pos="1080"/>
        </w:tabs>
        <w:ind w:left="1080"/>
        <w:jc w:val="both"/>
      </w:pPr>
      <w:r w:rsidRPr="003B7D75">
        <w:t>To return to service Plant and / or Apparatus previously released under a TSC, where both parties agree that the return TSC procedure in 3.4 is not appropriate</w:t>
      </w:r>
    </w:p>
    <w:p w14:paraId="48F4C6C1" w14:textId="77777777" w:rsidR="00805B19" w:rsidRDefault="00F51AAE" w:rsidP="00A11C82">
      <w:pPr>
        <w:pStyle w:val="Heading3"/>
        <w:ind w:left="720" w:hanging="720"/>
        <w:jc w:val="both"/>
      </w:pPr>
      <w:r>
        <w:t>3.2.4</w:t>
      </w:r>
      <w:r>
        <w:tab/>
      </w:r>
      <w:r w:rsidR="00805B19">
        <w:t>Where work is required on Protection Apparatus (other than busbar protection) associated with Plant and/or Apparatus that has been released under a TSC, this Protection Apparatus shall be deemed to be transferred to the TO under the relevant TSC.</w:t>
      </w:r>
    </w:p>
    <w:p w14:paraId="7179A710" w14:textId="0513DD11" w:rsidR="00805B19" w:rsidRDefault="00F51AAE" w:rsidP="00A11C82">
      <w:pPr>
        <w:pStyle w:val="Heading3"/>
        <w:ind w:left="720" w:hanging="720"/>
        <w:jc w:val="both"/>
      </w:pPr>
      <w:r>
        <w:t>3.2.5</w:t>
      </w:r>
      <w:r>
        <w:tab/>
      </w:r>
      <w:r w:rsidR="00805B19">
        <w:t xml:space="preserve">Throughout this procedure operational liaison between </w:t>
      </w:r>
      <w:r w:rsidR="00C76DBD">
        <w:t xml:space="preserve">The </w:t>
      </w:r>
      <w:r w:rsidR="00C21D00">
        <w:t>Company</w:t>
      </w:r>
      <w:r w:rsidR="00320C82">
        <w:t xml:space="preserve"> </w:t>
      </w:r>
      <w:r w:rsidR="00805B19">
        <w:t>and</w:t>
      </w:r>
      <w:r w:rsidR="00320C82">
        <w:t xml:space="preserve"> the</w:t>
      </w:r>
      <w:r w:rsidR="00805B19">
        <w:t xml:space="preserve"> TOs shall take place as required.</w:t>
      </w:r>
    </w:p>
    <w:p w14:paraId="630AFF8E" w14:textId="77777777" w:rsidR="00D40FC4" w:rsidRDefault="00D40FC4" w:rsidP="00A11C82">
      <w:pPr>
        <w:pStyle w:val="Heading3"/>
        <w:tabs>
          <w:tab w:val="clear" w:pos="720"/>
        </w:tabs>
        <w:jc w:val="both"/>
      </w:pPr>
    </w:p>
    <w:p w14:paraId="37FAD669" w14:textId="77777777" w:rsidR="00805B19" w:rsidRDefault="00805B19" w:rsidP="00A11C82">
      <w:pPr>
        <w:pStyle w:val="Heading2"/>
        <w:jc w:val="both"/>
      </w:pPr>
      <w:r>
        <w:t>Establishing a Switching Method</w:t>
      </w:r>
    </w:p>
    <w:p w14:paraId="2D003C3C" w14:textId="13E87844" w:rsidR="00805B19" w:rsidRDefault="00F51AAE" w:rsidP="00A11C82">
      <w:pPr>
        <w:pStyle w:val="Heading3"/>
        <w:ind w:left="720" w:hanging="720"/>
        <w:jc w:val="both"/>
      </w:pPr>
      <w:r>
        <w:lastRenderedPageBreak/>
        <w:t>3.3.1</w:t>
      </w:r>
      <w:r>
        <w:tab/>
      </w:r>
      <w:r w:rsidR="00805B19">
        <w:t>When using a TSC to establish a Switching Method for Operational Switching on a TO’s Transmission System, the relevant Parties shall complete the TSC in a clear and unambiguous manner clearly</w:t>
      </w:r>
      <w:r w:rsidR="00805B19">
        <w:rPr>
          <w:i/>
        </w:rPr>
        <w:t xml:space="preserve"> </w:t>
      </w:r>
      <w:r w:rsidR="00805B19">
        <w:t xml:space="preserve">identifying, where appropriate, the boundaries of the part of the System released from operational service. </w:t>
      </w:r>
      <w:r w:rsidR="00051D91">
        <w:t>G</w:t>
      </w:r>
      <w:r w:rsidR="00805B19">
        <w:t xml:space="preserve">uidelines </w:t>
      </w:r>
      <w:r w:rsidR="00051D91">
        <w:t xml:space="preserve">on TSC completion are provided </w:t>
      </w:r>
      <w:r w:rsidR="00805B19">
        <w:t xml:space="preserve">in Appendix B and the standard terms </w:t>
      </w:r>
      <w:r w:rsidR="00051D91">
        <w:t xml:space="preserve">or Trigger Phrases are </w:t>
      </w:r>
      <w:r w:rsidR="00805B19">
        <w:t>listed in Appendix D</w:t>
      </w:r>
      <w:r w:rsidR="00051D91">
        <w:t>.</w:t>
      </w:r>
      <w:r w:rsidR="00805B19">
        <w:t xml:space="preserve"> </w:t>
      </w:r>
    </w:p>
    <w:p w14:paraId="7D138536" w14:textId="0AD493BF" w:rsidR="00805B19" w:rsidRDefault="00F51AAE" w:rsidP="00A11C82">
      <w:pPr>
        <w:pStyle w:val="Heading3"/>
        <w:ind w:left="720" w:hanging="720"/>
        <w:jc w:val="both"/>
      </w:pPr>
      <w:r>
        <w:t>3.3.2</w:t>
      </w:r>
      <w:r>
        <w:tab/>
      </w:r>
      <w:r w:rsidR="00805B19">
        <w:t xml:space="preserve">The communication </w:t>
      </w:r>
      <w:r w:rsidR="00805B19" w:rsidRPr="00B957D8">
        <w:t xml:space="preserve">of TSCs shall be </w:t>
      </w:r>
      <w:r w:rsidR="00F7028B">
        <w:t>through a</w:t>
      </w:r>
      <w:r w:rsidR="001908AD" w:rsidRPr="001908AD">
        <w:t xml:space="preserve"> Designated Information Exchange System</w:t>
      </w:r>
      <w:r w:rsidR="00BC5303" w:rsidRPr="0047706D">
        <w:t>,</w:t>
      </w:r>
      <w:r w:rsidR="00805B19" w:rsidRPr="00B957D8">
        <w:t xml:space="preserve"> unless </w:t>
      </w:r>
      <w:r w:rsidR="00BC5303" w:rsidRPr="00B957D8">
        <w:t>th</w:t>
      </w:r>
      <w:r w:rsidR="00C058B2">
        <w:t>is</w:t>
      </w:r>
      <w:r w:rsidR="00BC5303" w:rsidRPr="003B7D75">
        <w:t xml:space="preserve"> method</w:t>
      </w:r>
      <w:r w:rsidR="00BC5303">
        <w:t xml:space="preserve"> </w:t>
      </w:r>
      <w:r w:rsidR="00C058B2">
        <w:t>is</w:t>
      </w:r>
      <w:r w:rsidR="00805B19">
        <w:t xml:space="preserve"> unavailable</w:t>
      </w:r>
      <w:r w:rsidR="004E317A">
        <w:t xml:space="preserve"> </w:t>
      </w:r>
      <w:r w:rsidR="00522F8C">
        <w:t xml:space="preserve">in which </w:t>
      </w:r>
      <w:r w:rsidR="00401F6C">
        <w:t>event</w:t>
      </w:r>
      <w:r w:rsidR="00805B19">
        <w:t xml:space="preserve"> the contents of the TSC shall be conveyed by telephone and read back by the recipient to ensure both copies are identical.</w:t>
      </w:r>
    </w:p>
    <w:p w14:paraId="70EA6A64" w14:textId="26B63AF4" w:rsidR="00805B19" w:rsidRDefault="00F51AAE" w:rsidP="00A11C82">
      <w:pPr>
        <w:pStyle w:val="Heading3"/>
        <w:ind w:left="720" w:hanging="720"/>
        <w:jc w:val="both"/>
      </w:pPr>
      <w:bookmarkStart w:id="15" w:name="_Ref107187257"/>
      <w:r>
        <w:t>3.3.3</w:t>
      </w:r>
      <w:r>
        <w:tab/>
      </w:r>
      <w:r w:rsidR="00805B19">
        <w:t xml:space="preserve">If a TSC is not used and the Parties agree to the use of a verbal Switching Method, the Switching Method shall be given verbally by </w:t>
      </w:r>
      <w:r w:rsidR="00C76DBD">
        <w:t>The Company</w:t>
      </w:r>
      <w:r w:rsidR="00805B19">
        <w:t xml:space="preserve"> to the TO. </w:t>
      </w:r>
      <w:r w:rsidR="003253E9">
        <w:t xml:space="preserve"> The Company</w:t>
      </w:r>
      <w:r w:rsidR="00805B19">
        <w:t xml:space="preserve"> and the relevant TO shall each record the Switching Method. The TO shall then confirm both copies are identical by reading back the Switching Method to</w:t>
      </w:r>
      <w:r w:rsidR="003253E9">
        <w:t xml:space="preserve"> The Company</w:t>
      </w:r>
      <w:r w:rsidR="00805B19">
        <w:t>.</w:t>
      </w:r>
      <w:bookmarkEnd w:id="15"/>
    </w:p>
    <w:p w14:paraId="6C006F3E" w14:textId="7B3D4D38" w:rsidR="00805B19" w:rsidRPr="00CC0C79" w:rsidRDefault="00F51AAE" w:rsidP="00A11C82">
      <w:pPr>
        <w:pStyle w:val="Heading3"/>
        <w:ind w:left="720" w:hanging="720"/>
        <w:jc w:val="both"/>
      </w:pPr>
      <w:r>
        <w:t>3.3.4</w:t>
      </w:r>
      <w:r>
        <w:tab/>
      </w:r>
      <w:r w:rsidR="00805B19">
        <w:t xml:space="preserve">For the avoidance of doubt, all telephone instructions shall be tape-recorded by </w:t>
      </w:r>
      <w:r w:rsidR="003253E9">
        <w:t>The Company</w:t>
      </w:r>
      <w:r w:rsidR="00805B19" w:rsidRPr="00CC0C79">
        <w:t xml:space="preserve"> and the relevant TO.</w:t>
      </w:r>
    </w:p>
    <w:p w14:paraId="377EDD66" w14:textId="16BEB74B" w:rsidR="007F774E" w:rsidRDefault="007F774E" w:rsidP="00A11C82">
      <w:pPr>
        <w:pStyle w:val="Heading3"/>
        <w:ind w:left="720" w:hanging="720"/>
        <w:jc w:val="both"/>
      </w:pPr>
      <w:r w:rsidRPr="00CC0C79">
        <w:t xml:space="preserve">3.3.5 </w:t>
      </w:r>
      <w:r w:rsidRPr="00CC0C79">
        <w:tab/>
      </w:r>
      <w:bookmarkStart w:id="16" w:name="_Hlk102655479"/>
      <w:r w:rsidRPr="00CC0C79">
        <w:t xml:space="preserve">If a TSC is not used and the Parties agree to the use of another </w:t>
      </w:r>
      <w:r w:rsidR="00F54059" w:rsidRPr="00CC0C79">
        <w:t>method</w:t>
      </w:r>
      <w:r w:rsidR="00904687" w:rsidRPr="00CC0C79">
        <w:t xml:space="preserve"> which maintains appropriate safeguards</w:t>
      </w:r>
      <w:r w:rsidRPr="00CC0C79">
        <w:t xml:space="preserve">, for example electronic communication, this shall be given by </w:t>
      </w:r>
      <w:r w:rsidR="003253E9">
        <w:t xml:space="preserve">The </w:t>
      </w:r>
      <w:r w:rsidR="00C21D00">
        <w:t xml:space="preserve">Company </w:t>
      </w:r>
      <w:r w:rsidRPr="00CC0C79">
        <w:t>to</w:t>
      </w:r>
      <w:r w:rsidR="00320C82">
        <w:t xml:space="preserve"> </w:t>
      </w:r>
      <w:r w:rsidRPr="00CC0C79">
        <w:t xml:space="preserve"> the TO</w:t>
      </w:r>
      <w:r w:rsidR="005B4083" w:rsidRPr="00CC0C79">
        <w:t>,</w:t>
      </w:r>
      <w:r w:rsidR="00C34ECE" w:rsidRPr="00CC0C79">
        <w:t xml:space="preserve"> and acknowledged</w:t>
      </w:r>
      <w:r w:rsidR="005B4083" w:rsidRPr="00CC0C79">
        <w:t>,</w:t>
      </w:r>
      <w:r w:rsidR="00C34ECE" w:rsidRPr="00CC0C79">
        <w:t xml:space="preserve"> in a suitable and agreed format</w:t>
      </w:r>
      <w:r w:rsidRPr="00CC0C79">
        <w:t>.</w:t>
      </w:r>
      <w:bookmarkEnd w:id="16"/>
    </w:p>
    <w:p w14:paraId="54EF952D" w14:textId="1D0A3207" w:rsidR="00A76EB7" w:rsidRDefault="000B7D39" w:rsidP="00A11C82">
      <w:pPr>
        <w:pStyle w:val="Heading3"/>
        <w:ind w:left="720" w:hanging="720"/>
        <w:jc w:val="both"/>
      </w:pPr>
      <w:r>
        <w:t>3.3.6</w:t>
      </w:r>
      <w:r>
        <w:tab/>
        <w:t xml:space="preserve">In the case of a Total Shutdown or Partial Shutdown, </w:t>
      </w:r>
      <w:r w:rsidR="00E77549">
        <w:t xml:space="preserve">the requirements of </w:t>
      </w:r>
      <w:r w:rsidR="00670B75">
        <w:t xml:space="preserve">the Electricity System Restoration Standard shall apply.  </w:t>
      </w:r>
      <w:r w:rsidR="00D25681" w:rsidRPr="00D25681">
        <w:rPr>
          <w:bCs/>
        </w:rPr>
        <w:t>Under the Electricity System Restoration Standard, 60% of peak National Demand is to be restored across all System Restoration Regions in 24 hours and 100% peak National Demand is to be restored across System Restoration Regions in 5 days.</w:t>
      </w:r>
      <w:r w:rsidR="00D25681">
        <w:rPr>
          <w:bCs/>
        </w:rPr>
        <w:t xml:space="preserve"> </w:t>
      </w:r>
      <w:r w:rsidR="002C197E">
        <w:rPr>
          <w:bCs/>
        </w:rPr>
        <w:t>This requires</w:t>
      </w:r>
      <w:r w:rsidR="004333CB">
        <w:rPr>
          <w:bCs/>
        </w:rPr>
        <w:t xml:space="preserve"> </w:t>
      </w:r>
      <w:r w:rsidR="008A2F4A">
        <w:rPr>
          <w:bCs/>
        </w:rPr>
        <w:t xml:space="preserve">TOs </w:t>
      </w:r>
      <w:r w:rsidR="00A76EB7">
        <w:rPr>
          <w:bCs/>
        </w:rPr>
        <w:t xml:space="preserve">together </w:t>
      </w:r>
      <w:r w:rsidR="00E0400E">
        <w:rPr>
          <w:bCs/>
        </w:rPr>
        <w:t>with other Users as provided for in</w:t>
      </w:r>
      <w:r w:rsidR="00DC09A2">
        <w:rPr>
          <w:bCs/>
        </w:rPr>
        <w:t xml:space="preserve"> </w:t>
      </w:r>
      <w:r w:rsidR="00E0400E">
        <w:rPr>
          <w:bCs/>
        </w:rPr>
        <w:t>Grid Code CC.7.11.</w:t>
      </w:r>
      <w:r w:rsidR="007F0806">
        <w:rPr>
          <w:bCs/>
        </w:rPr>
        <w:t>4 or ECC.7.11.4</w:t>
      </w:r>
      <w:r w:rsidR="00E0400E">
        <w:rPr>
          <w:bCs/>
        </w:rPr>
        <w:t xml:space="preserve"> </w:t>
      </w:r>
      <w:r w:rsidR="008A2F4A">
        <w:rPr>
          <w:bCs/>
        </w:rPr>
        <w:t>to have</w:t>
      </w:r>
      <w:r w:rsidR="008A2F4A">
        <w:t xml:space="preserve"> the capability </w:t>
      </w:r>
      <w:r w:rsidR="008A2F4A" w:rsidRPr="000C2633">
        <w:t xml:space="preserve">to switch Demand at sufficient speed to support </w:t>
      </w:r>
      <w:r w:rsidR="00162D78">
        <w:t>The Company</w:t>
      </w:r>
      <w:r w:rsidR="1803F03B">
        <w:t xml:space="preserve"> </w:t>
      </w:r>
      <w:r w:rsidR="008A2F4A">
        <w:t>in</w:t>
      </w:r>
      <w:r w:rsidR="008A2F4A" w:rsidRPr="000C2633">
        <w:t xml:space="preserve"> satisfying the requirements of the Electricity System Restoration Standard</w:t>
      </w:r>
      <w:r w:rsidR="000C2633">
        <w:t xml:space="preserve"> on the basis of</w:t>
      </w:r>
      <w:r w:rsidR="00A76EB7">
        <w:t>:-</w:t>
      </w:r>
    </w:p>
    <w:p w14:paraId="6F7624B3" w14:textId="10980C6E" w:rsidR="00A76EB7" w:rsidRDefault="00A76EB7" w:rsidP="00A11C82">
      <w:pPr>
        <w:pStyle w:val="ListParagraph"/>
        <w:keepNext/>
        <w:widowControl/>
        <w:numPr>
          <w:ilvl w:val="0"/>
          <w:numId w:val="60"/>
        </w:numPr>
        <w:spacing w:after="60"/>
        <w:ind w:left="2268" w:hanging="283"/>
        <w:jc w:val="both"/>
        <w:rPr>
          <w:rFonts w:eastAsia="Calibri" w:cs="Arial"/>
          <w:i/>
          <w:iCs/>
          <w:snapToGrid/>
          <w:lang w:eastAsia="en-GB"/>
        </w:rPr>
      </w:pPr>
      <w:r>
        <w:rPr>
          <w:rFonts w:cs="Arial"/>
        </w:rPr>
        <w:t xml:space="preserve">the successful implementation of </w:t>
      </w:r>
      <w:r w:rsidRPr="00044ACD">
        <w:rPr>
          <w:rFonts w:cs="Arial"/>
        </w:rPr>
        <w:t>Restoration Plans,</w:t>
      </w:r>
    </w:p>
    <w:p w14:paraId="4341B7CF" w14:textId="77777777" w:rsidR="00A76EB7" w:rsidRPr="00A76EB7" w:rsidRDefault="00A76EB7" w:rsidP="00A11C82">
      <w:pPr>
        <w:pStyle w:val="ListParagraph"/>
        <w:keepNext/>
        <w:widowControl/>
        <w:numPr>
          <w:ilvl w:val="0"/>
          <w:numId w:val="60"/>
        </w:numPr>
        <w:spacing w:after="60"/>
        <w:ind w:left="2268" w:hanging="283"/>
        <w:jc w:val="both"/>
        <w:rPr>
          <w:rFonts w:eastAsia="Calibri" w:cs="Arial"/>
          <w:i/>
          <w:iCs/>
          <w:lang w:eastAsia="en-GB"/>
        </w:rPr>
      </w:pPr>
      <w:r>
        <w:rPr>
          <w:rFonts w:cs="Arial"/>
        </w:rPr>
        <w:t xml:space="preserve">the successful delivery of the obligations of </w:t>
      </w:r>
      <w:r w:rsidRPr="00044ACD">
        <w:rPr>
          <w:rFonts w:cs="Arial"/>
        </w:rPr>
        <w:t>Restoration</w:t>
      </w:r>
      <w:r>
        <w:rPr>
          <w:rFonts w:cs="Arial"/>
          <w:b/>
          <w:bCs/>
        </w:rPr>
        <w:t xml:space="preserve"> </w:t>
      </w:r>
      <w:r w:rsidRPr="00044ACD">
        <w:rPr>
          <w:rFonts w:cs="Arial"/>
        </w:rPr>
        <w:t>Contractors</w:t>
      </w:r>
      <w:r>
        <w:rPr>
          <w:rFonts w:cs="Arial"/>
        </w:rPr>
        <w:t xml:space="preserve"> who are parties to Restoration Plans; and </w:t>
      </w:r>
    </w:p>
    <w:p w14:paraId="015FFBE5" w14:textId="57A229E2" w:rsidR="00A76EB7" w:rsidRPr="00690982" w:rsidRDefault="00A76EB7" w:rsidP="00A11C82">
      <w:pPr>
        <w:pStyle w:val="ListParagraph"/>
        <w:keepNext/>
        <w:widowControl/>
        <w:numPr>
          <w:ilvl w:val="0"/>
          <w:numId w:val="60"/>
        </w:numPr>
        <w:spacing w:after="60"/>
        <w:ind w:left="2268" w:hanging="283"/>
        <w:jc w:val="both"/>
        <w:rPr>
          <w:rFonts w:eastAsia="Calibri" w:cs="Arial"/>
          <w:i/>
          <w:iCs/>
          <w:lang w:eastAsia="en-GB"/>
        </w:rPr>
      </w:pPr>
      <w:r w:rsidRPr="0044077F">
        <w:t xml:space="preserve">the further requirements of </w:t>
      </w:r>
      <w:r>
        <w:t xml:space="preserve">Grid Code </w:t>
      </w:r>
      <w:r w:rsidRPr="0044077F">
        <w:t>OC9.</w:t>
      </w:r>
    </w:p>
    <w:p w14:paraId="2AA46CEB" w14:textId="77777777" w:rsidR="00690982" w:rsidRPr="00690982" w:rsidRDefault="00690982" w:rsidP="00A11C82">
      <w:pPr>
        <w:keepNext/>
        <w:spacing w:after="60"/>
        <w:ind w:left="1985"/>
        <w:jc w:val="both"/>
        <w:rPr>
          <w:rFonts w:eastAsia="Calibri"/>
          <w:i/>
          <w:iCs/>
          <w:lang w:eastAsia="en-GB"/>
        </w:rPr>
      </w:pPr>
    </w:p>
    <w:p w14:paraId="67B89389" w14:textId="0A9C1B0E" w:rsidR="00805B19" w:rsidRPr="00773C8D" w:rsidRDefault="00773C8D" w:rsidP="00A11C82">
      <w:pPr>
        <w:pStyle w:val="BodyText"/>
        <w:keepNext/>
        <w:keepLines/>
        <w:ind w:hanging="720"/>
        <w:rPr>
          <w:iCs/>
        </w:rPr>
      </w:pPr>
      <w:r w:rsidRPr="00773C8D">
        <w:rPr>
          <w:iCs/>
        </w:rPr>
        <w:t>3.3.7</w:t>
      </w:r>
      <w:r>
        <w:rPr>
          <w:iCs/>
        </w:rPr>
        <w:tab/>
      </w:r>
      <w:r w:rsidR="00BB2876">
        <w:rPr>
          <w:iCs/>
        </w:rPr>
        <w:t xml:space="preserve">During a System Restoration, either as part of a Restoration Plan or </w:t>
      </w:r>
      <w:r w:rsidR="001D7897">
        <w:rPr>
          <w:iCs/>
        </w:rPr>
        <w:t xml:space="preserve">subsequently as part of the wider System Restoration </w:t>
      </w:r>
      <w:r w:rsidR="00895582">
        <w:rPr>
          <w:iCs/>
        </w:rPr>
        <w:t>p</w:t>
      </w:r>
      <w:r w:rsidR="001D7897">
        <w:rPr>
          <w:iCs/>
        </w:rPr>
        <w:t xml:space="preserve">rocess, </w:t>
      </w:r>
      <w:r w:rsidR="0020105C">
        <w:rPr>
          <w:iCs/>
        </w:rPr>
        <w:t xml:space="preserve">the switching method employed </w:t>
      </w:r>
      <w:r w:rsidR="00016748">
        <w:rPr>
          <w:iCs/>
        </w:rPr>
        <w:t>shall be agreed between the TO</w:t>
      </w:r>
      <w:r w:rsidR="00FA0D7D">
        <w:rPr>
          <w:iCs/>
        </w:rPr>
        <w:t>,</w:t>
      </w:r>
      <w:r w:rsidR="00016748">
        <w:rPr>
          <w:iCs/>
        </w:rPr>
        <w:t xml:space="preserve"> </w:t>
      </w:r>
      <w:r w:rsidR="00835D02">
        <w:t>The Company</w:t>
      </w:r>
      <w:r w:rsidR="00016748">
        <w:rPr>
          <w:iCs/>
        </w:rPr>
        <w:t xml:space="preserve"> </w:t>
      </w:r>
      <w:r w:rsidR="00FA0D7D">
        <w:rPr>
          <w:iCs/>
        </w:rPr>
        <w:t>and relevant Network Operator</w:t>
      </w:r>
      <w:r w:rsidR="007143A2">
        <w:rPr>
          <w:iCs/>
        </w:rPr>
        <w:t xml:space="preserve"> so as to ensure the requirements of 3.3.6 above can be satisfied whilst </w:t>
      </w:r>
      <w:r w:rsidR="0093652E">
        <w:rPr>
          <w:iCs/>
        </w:rPr>
        <w:t>maintaining appropriate safeguards for Plant and personnel.</w:t>
      </w:r>
    </w:p>
    <w:p w14:paraId="2F00CBE8" w14:textId="77777777" w:rsidR="007C127A" w:rsidRDefault="007C127A" w:rsidP="00A11C82">
      <w:pPr>
        <w:pStyle w:val="BodyText"/>
        <w:keepNext/>
        <w:keepLines/>
        <w:rPr>
          <w:i/>
        </w:rPr>
      </w:pPr>
    </w:p>
    <w:p w14:paraId="4C9B54A7" w14:textId="77777777" w:rsidR="00805B19" w:rsidRDefault="00805B19" w:rsidP="00A11C82">
      <w:pPr>
        <w:pStyle w:val="Heading2"/>
        <w:jc w:val="both"/>
      </w:pPr>
      <w:bookmarkStart w:id="17" w:name="_Ref107187288"/>
      <w:r>
        <w:t>P</w:t>
      </w:r>
      <w:r w:rsidRPr="007B5F01">
        <w:t>lanned</w:t>
      </w:r>
      <w:r>
        <w:t xml:space="preserve"> Operational Switching of Plant and/or Apparatus (other than Protection Apparatus and associated equipment).</w:t>
      </w:r>
      <w:bookmarkEnd w:id="17"/>
    </w:p>
    <w:p w14:paraId="7E0B6E8B" w14:textId="77777777" w:rsidR="00805B19" w:rsidRPr="00D94980" w:rsidRDefault="00805B19" w:rsidP="00A11C82">
      <w:pPr>
        <w:pStyle w:val="Heading2"/>
        <w:numPr>
          <w:ilvl w:val="2"/>
          <w:numId w:val="4"/>
        </w:numPr>
        <w:rPr>
          <w:i w:val="0"/>
          <w:sz w:val="20"/>
          <w:szCs w:val="20"/>
        </w:rPr>
      </w:pPr>
      <w:r w:rsidRPr="00D94980">
        <w:rPr>
          <w:i w:val="0"/>
          <w:sz w:val="20"/>
          <w:szCs w:val="20"/>
        </w:rPr>
        <w:t>General</w:t>
      </w:r>
    </w:p>
    <w:p w14:paraId="179CCF92" w14:textId="77777777" w:rsidR="00805B19" w:rsidRDefault="00F51AAE" w:rsidP="00A11C82">
      <w:pPr>
        <w:pStyle w:val="Heading4"/>
        <w:jc w:val="both"/>
      </w:pPr>
      <w:r>
        <w:t>3.4.1.1</w:t>
      </w:r>
      <w:r>
        <w:tab/>
      </w:r>
      <w:r w:rsidR="00805B19">
        <w:t>This section covers the procedures to be followed for:</w:t>
      </w:r>
    </w:p>
    <w:p w14:paraId="75D3DE4A" w14:textId="08D160E8" w:rsidR="00805B19" w:rsidRDefault="00805B19" w:rsidP="00A11C82">
      <w:pPr>
        <w:pStyle w:val="Heading3"/>
        <w:numPr>
          <w:ilvl w:val="0"/>
          <w:numId w:val="11"/>
        </w:numPr>
        <w:tabs>
          <w:tab w:val="clear" w:pos="360"/>
          <w:tab w:val="num" w:pos="1080"/>
        </w:tabs>
        <w:spacing w:after="0"/>
        <w:ind w:left="1077" w:hanging="357"/>
        <w:jc w:val="both"/>
      </w:pPr>
      <w:r>
        <w:t>planned Operational Switching for the release of Plant and/or Apparatus, including cross TO:TO or TO:</w:t>
      </w:r>
      <w:r w:rsidR="00381086">
        <w:t xml:space="preserve"> </w:t>
      </w:r>
      <w:r w:rsidR="00C21D00">
        <w:t>The Company</w:t>
      </w:r>
      <w:r>
        <w:t xml:space="preserve"> boundary circuits and/or additions to the Plant and/or and Apparatus previously released;</w:t>
      </w:r>
    </w:p>
    <w:p w14:paraId="5C03BD4F" w14:textId="77777777" w:rsidR="00805B19" w:rsidRDefault="00805B19" w:rsidP="00A11C82">
      <w:pPr>
        <w:pStyle w:val="Heading3"/>
        <w:numPr>
          <w:ilvl w:val="0"/>
          <w:numId w:val="11"/>
        </w:numPr>
        <w:tabs>
          <w:tab w:val="clear" w:pos="360"/>
          <w:tab w:val="num" w:pos="1080"/>
        </w:tabs>
        <w:spacing w:after="0"/>
        <w:ind w:left="1077" w:hanging="357"/>
        <w:jc w:val="both"/>
      </w:pPr>
      <w:r>
        <w:t>full return to service of</w:t>
      </w:r>
      <w:del w:id="18" w:author="Kat Higby" w:date="2026-01-20T10:31:00Z" w16du:dateUtc="2026-01-20T10:31:00Z">
        <w:r w:rsidDel="00A20862">
          <w:delText xml:space="preserve"> </w:delText>
        </w:r>
      </w:del>
      <w:r>
        <w:t xml:space="preserve"> Plant and/or Apparatus; and</w:t>
      </w:r>
    </w:p>
    <w:p w14:paraId="1682666E" w14:textId="77777777" w:rsidR="00D94980" w:rsidRDefault="00805B19">
      <w:pPr>
        <w:pStyle w:val="Heading3"/>
        <w:numPr>
          <w:ilvl w:val="0"/>
          <w:numId w:val="11"/>
        </w:numPr>
        <w:tabs>
          <w:tab w:val="clear" w:pos="360"/>
          <w:tab w:val="num" w:pos="1080"/>
        </w:tabs>
        <w:spacing w:after="0"/>
        <w:ind w:left="1077" w:hanging="357"/>
        <w:jc w:val="both"/>
        <w:rPr>
          <w:del w:id="19" w:author="Amanda Rooney" w:date="2026-01-08T15:49:00Z" w16du:dateUtc="2026-01-08T15:49:45Z"/>
        </w:rPr>
        <w:pPrChange w:id="20" w:author="Kat Higby" w:date="2026-01-20T10:30:00Z" w16du:dateUtc="2026-01-20T10:30:00Z">
          <w:pPr>
            <w:pStyle w:val="Heading3"/>
            <w:numPr>
              <w:numId w:val="11"/>
            </w:numPr>
            <w:tabs>
              <w:tab w:val="clear" w:pos="720"/>
              <w:tab w:val="num" w:pos="360"/>
              <w:tab w:val="num" w:pos="1080"/>
            </w:tabs>
            <w:spacing w:after="240"/>
            <w:ind w:left="1077" w:hanging="357"/>
            <w:jc w:val="both"/>
          </w:pPr>
        </w:pPrChange>
      </w:pPr>
      <w:r>
        <w:t>partial return to service of Plant and/or Apparatus</w:t>
      </w:r>
    </w:p>
    <w:p w14:paraId="23A03E90" w14:textId="77777777" w:rsidR="007C127A" w:rsidRDefault="007C127A">
      <w:pPr>
        <w:pStyle w:val="Heading3"/>
        <w:numPr>
          <w:ilvl w:val="0"/>
          <w:numId w:val="11"/>
        </w:numPr>
        <w:tabs>
          <w:tab w:val="clear" w:pos="360"/>
          <w:tab w:val="num" w:pos="1080"/>
        </w:tabs>
        <w:spacing w:after="0"/>
        <w:ind w:left="1077" w:hanging="357"/>
        <w:jc w:val="both"/>
        <w:pPrChange w:id="21" w:author="Kat Higby" w:date="2026-01-20T10:30:00Z" w16du:dateUtc="2026-01-20T10:30:00Z">
          <w:pPr>
            <w:pStyle w:val="Heading3"/>
            <w:tabs>
              <w:tab w:val="clear" w:pos="720"/>
            </w:tabs>
            <w:spacing w:after="240"/>
            <w:ind w:left="720"/>
            <w:jc w:val="both"/>
          </w:pPr>
        </w:pPrChange>
      </w:pPr>
    </w:p>
    <w:p w14:paraId="7B093AA8" w14:textId="77777777" w:rsidR="00A20862" w:rsidRDefault="00A20862" w:rsidP="00A11C82">
      <w:pPr>
        <w:pStyle w:val="Heading3"/>
        <w:jc w:val="both"/>
        <w:rPr>
          <w:ins w:id="22" w:author="Kat Higby" w:date="2026-01-20T10:30:00Z" w16du:dateUtc="2026-01-20T10:30:00Z"/>
          <w:b/>
        </w:rPr>
      </w:pPr>
      <w:bookmarkStart w:id="23" w:name="_Ref107187228"/>
    </w:p>
    <w:p w14:paraId="558CE16B" w14:textId="1A9902B3" w:rsidR="00805B19" w:rsidRPr="00A20862" w:rsidRDefault="00F51AAE" w:rsidP="00A11C82">
      <w:pPr>
        <w:pStyle w:val="Heading3"/>
        <w:jc w:val="both"/>
        <w:rPr>
          <w:b/>
          <w:rPrChange w:id="24" w:author="Kat Higby" w:date="2026-01-20T10:30:00Z" w16du:dateUtc="2026-01-20T10:30:00Z">
            <w:rPr/>
          </w:rPrChange>
        </w:rPr>
      </w:pPr>
      <w:r>
        <w:rPr>
          <w:b/>
        </w:rPr>
        <w:t>3.4.2</w:t>
      </w:r>
      <w:r>
        <w:rPr>
          <w:b/>
        </w:rPr>
        <w:tab/>
      </w:r>
      <w:r w:rsidR="00805B19">
        <w:rPr>
          <w:b/>
        </w:rPr>
        <w:t>Planned Operational Switching for the release of Plant and/or Apparatus</w:t>
      </w:r>
      <w:bookmarkEnd w:id="23"/>
    </w:p>
    <w:p w14:paraId="18B0AE2D" w14:textId="27E3E12B" w:rsidR="00805B19" w:rsidRDefault="00F51AAE" w:rsidP="00A11C82">
      <w:pPr>
        <w:pStyle w:val="Heading4"/>
        <w:tabs>
          <w:tab w:val="clear" w:pos="0"/>
          <w:tab w:val="num" w:pos="720"/>
        </w:tabs>
        <w:ind w:left="720" w:hanging="720"/>
        <w:jc w:val="both"/>
      </w:pPr>
      <w:r>
        <w:lastRenderedPageBreak/>
        <w:t>3.4.2.1</w:t>
      </w:r>
      <w:r>
        <w:tab/>
      </w:r>
      <w:r w:rsidR="00805B19">
        <w:t xml:space="preserve">Prior to planned Operational Switching on a TO’s Transmission System, the Party requesting that Operational Switching, shall contact the other relevant Parties to discuss the Operational Switching of Plant and/or Apparatus. The timing of the initial discussion will be dependent on the complexity of the Operational Switching and shall, in any case, allow sufficient time for </w:t>
      </w:r>
      <w:r w:rsidR="00463BA1">
        <w:t>The Company</w:t>
      </w:r>
      <w:r w:rsidR="00805B19">
        <w:t xml:space="preserve"> and the relevant TO to evaluate the following: </w:t>
      </w:r>
    </w:p>
    <w:p w14:paraId="4D16A1D4" w14:textId="77777777" w:rsidR="00805B19" w:rsidRDefault="00805B19" w:rsidP="00A11C82">
      <w:pPr>
        <w:pStyle w:val="Heading4"/>
        <w:numPr>
          <w:ilvl w:val="0"/>
          <w:numId w:val="25"/>
        </w:numPr>
        <w:tabs>
          <w:tab w:val="clear" w:pos="360"/>
          <w:tab w:val="num" w:pos="1083"/>
        </w:tabs>
        <w:spacing w:after="0"/>
        <w:ind w:left="1077" w:hanging="357"/>
      </w:pPr>
      <w:r>
        <w:t>the proposed Switching Method;</w:t>
      </w:r>
    </w:p>
    <w:p w14:paraId="784B25AB" w14:textId="6C4203E3" w:rsidR="00805B19" w:rsidRDefault="00805B19" w:rsidP="00A11C82">
      <w:pPr>
        <w:pStyle w:val="Heading4"/>
        <w:numPr>
          <w:ilvl w:val="0"/>
          <w:numId w:val="25"/>
        </w:numPr>
        <w:tabs>
          <w:tab w:val="clear" w:pos="360"/>
          <w:tab w:val="num" w:pos="1083"/>
        </w:tabs>
        <w:spacing w:after="0"/>
        <w:ind w:left="1077" w:hanging="357"/>
      </w:pPr>
      <w:r>
        <w:t xml:space="preserve">in the case of </w:t>
      </w:r>
      <w:r w:rsidR="00463BA1">
        <w:t>The Company</w:t>
      </w:r>
      <w:r>
        <w:t xml:space="preserve">, </w:t>
      </w:r>
      <w:r w:rsidR="0047706D">
        <w:t>National Electricity Transmission System</w:t>
      </w:r>
      <w:r>
        <w:t xml:space="preserve"> re-configuration requirements;  </w:t>
      </w:r>
    </w:p>
    <w:p w14:paraId="75F10149" w14:textId="77777777" w:rsidR="00805B19" w:rsidRDefault="00805B19" w:rsidP="00A11C82">
      <w:pPr>
        <w:pStyle w:val="Heading4"/>
        <w:numPr>
          <w:ilvl w:val="0"/>
          <w:numId w:val="25"/>
        </w:numPr>
        <w:tabs>
          <w:tab w:val="clear" w:pos="360"/>
          <w:tab w:val="num" w:pos="1083"/>
        </w:tabs>
        <w:spacing w:after="0"/>
        <w:ind w:left="1077" w:hanging="357"/>
      </w:pPr>
      <w:r>
        <w:t>in the case of the relevant TO, the impact on their Transmission System;</w:t>
      </w:r>
    </w:p>
    <w:p w14:paraId="39CB4A93" w14:textId="77777777" w:rsidR="00805B19" w:rsidRDefault="00805B19" w:rsidP="00A11C82">
      <w:pPr>
        <w:pStyle w:val="Heading4"/>
        <w:numPr>
          <w:ilvl w:val="0"/>
          <w:numId w:val="25"/>
        </w:numPr>
        <w:tabs>
          <w:tab w:val="clear" w:pos="360"/>
          <w:tab w:val="num" w:pos="1083"/>
        </w:tabs>
        <w:spacing w:after="0"/>
        <w:ind w:left="1077" w:hanging="357"/>
      </w:pPr>
      <w:r>
        <w:t xml:space="preserve">requirements for modifications to Plant and/or Apparatus e.g. changes to Protection Apparatus; </w:t>
      </w:r>
    </w:p>
    <w:p w14:paraId="46F8C963" w14:textId="77777777" w:rsidR="00805B19" w:rsidRDefault="00805B19" w:rsidP="00A11C82">
      <w:pPr>
        <w:pStyle w:val="Heading4"/>
        <w:numPr>
          <w:ilvl w:val="0"/>
          <w:numId w:val="26"/>
        </w:numPr>
        <w:tabs>
          <w:tab w:val="clear" w:pos="360"/>
          <w:tab w:val="num" w:pos="1083"/>
        </w:tabs>
        <w:spacing w:after="0"/>
        <w:ind w:left="1077" w:hanging="357"/>
      </w:pPr>
      <w:r>
        <w:t xml:space="preserve">issues or restrictions (including Operational Capability Limits (OCLs)) on Transmission Plant and/or Apparatus associated with the proposed Operational Switching; and/or </w:t>
      </w:r>
    </w:p>
    <w:p w14:paraId="5152A897" w14:textId="23FD5B22" w:rsidR="00805B19" w:rsidRDefault="00805B19" w:rsidP="00A11C82">
      <w:pPr>
        <w:pStyle w:val="Heading4"/>
        <w:numPr>
          <w:ilvl w:val="0"/>
          <w:numId w:val="26"/>
        </w:numPr>
        <w:tabs>
          <w:tab w:val="clear" w:pos="360"/>
          <w:tab w:val="num" w:pos="1083"/>
        </w:tabs>
        <w:ind w:left="1083"/>
      </w:pPr>
      <w:r>
        <w:t>other operational information relevant to the Operational Switching.</w:t>
      </w:r>
    </w:p>
    <w:p w14:paraId="6B1A8996" w14:textId="3B9C106E" w:rsidR="00805B19" w:rsidRDefault="00F51AAE" w:rsidP="00A11C82">
      <w:pPr>
        <w:pStyle w:val="Heading4"/>
        <w:tabs>
          <w:tab w:val="clear" w:pos="0"/>
          <w:tab w:val="num" w:pos="720"/>
        </w:tabs>
        <w:ind w:left="720" w:hanging="720"/>
        <w:jc w:val="both"/>
      </w:pPr>
      <w:r>
        <w:t>3.4.2.2</w:t>
      </w:r>
      <w:r>
        <w:tab/>
      </w:r>
      <w:r w:rsidR="00805B19">
        <w:t xml:space="preserve">Prior to the planned Operational Switching time, </w:t>
      </w:r>
      <w:r w:rsidR="00463BA1">
        <w:t>The Company</w:t>
      </w:r>
      <w:r w:rsidR="00805B19">
        <w:t xml:space="preserve"> shall also contact Affected Users In accordance with </w:t>
      </w:r>
      <w:r w:rsidR="00805B19" w:rsidRPr="0047706D">
        <w:t>GB Grid Code OC7</w:t>
      </w:r>
      <w:r w:rsidR="00805B19">
        <w:t xml:space="preserve"> to discuss:</w:t>
      </w:r>
    </w:p>
    <w:p w14:paraId="741D2C6F" w14:textId="77777777" w:rsidR="00805B19" w:rsidRDefault="00805B19" w:rsidP="00A11C82">
      <w:pPr>
        <w:pStyle w:val="Heading4"/>
        <w:numPr>
          <w:ilvl w:val="0"/>
          <w:numId w:val="27"/>
        </w:numPr>
        <w:tabs>
          <w:tab w:val="clear" w:pos="360"/>
          <w:tab w:val="num" w:pos="1080"/>
        </w:tabs>
        <w:spacing w:after="0"/>
        <w:ind w:left="1080"/>
      </w:pPr>
      <w:r>
        <w:t>any Operational Effect on the Affected Users’ Systems;</w:t>
      </w:r>
    </w:p>
    <w:p w14:paraId="1E3EA2BA" w14:textId="77777777" w:rsidR="00805B19" w:rsidRDefault="00805B19" w:rsidP="00A11C82">
      <w:pPr>
        <w:pStyle w:val="Heading4"/>
        <w:numPr>
          <w:ilvl w:val="0"/>
          <w:numId w:val="27"/>
        </w:numPr>
        <w:tabs>
          <w:tab w:val="clear" w:pos="360"/>
          <w:tab w:val="num" w:pos="1080"/>
        </w:tabs>
        <w:spacing w:after="0"/>
        <w:ind w:left="1080"/>
      </w:pPr>
      <w:r>
        <w:t>requirements for re-configuration of the Affected Users’ Systems; and/or</w:t>
      </w:r>
    </w:p>
    <w:p w14:paraId="63F56B8C" w14:textId="77777777" w:rsidR="00805B19" w:rsidRDefault="00805B19" w:rsidP="00A11C82">
      <w:pPr>
        <w:pStyle w:val="Heading4"/>
        <w:numPr>
          <w:ilvl w:val="0"/>
          <w:numId w:val="27"/>
        </w:numPr>
        <w:tabs>
          <w:tab w:val="clear" w:pos="360"/>
          <w:tab w:val="num" w:pos="1080"/>
        </w:tabs>
        <w:ind w:left="1080"/>
      </w:pPr>
      <w:r>
        <w:t xml:space="preserve">any issues/restrictions associated with the Affected Users’ Systems that may have an Operational Effect on the Switching Method and/or the resulting System configuration. </w:t>
      </w:r>
    </w:p>
    <w:p w14:paraId="592BB99E" w14:textId="42295968" w:rsidR="00805B19" w:rsidRDefault="00F51AAE" w:rsidP="00A11C82">
      <w:pPr>
        <w:pStyle w:val="Heading4"/>
        <w:tabs>
          <w:tab w:val="clear" w:pos="0"/>
          <w:tab w:val="num" w:pos="720"/>
        </w:tabs>
        <w:ind w:left="720" w:hanging="720"/>
        <w:jc w:val="both"/>
      </w:pPr>
      <w:bookmarkStart w:id="25" w:name="_Ref107187348"/>
      <w:r>
        <w:t>3.4.2.3</w:t>
      </w:r>
      <w:r>
        <w:tab/>
      </w:r>
      <w:bookmarkStart w:id="26" w:name="_Hlk126340073"/>
      <w:r w:rsidR="00463BA1">
        <w:t>The Company</w:t>
      </w:r>
      <w:bookmarkEnd w:id="26"/>
      <w:r w:rsidR="00463BA1">
        <w:t xml:space="preserve"> </w:t>
      </w:r>
      <w:r w:rsidR="00805B19">
        <w:t>shall inform the Affected User(s) of the approximate start time of the Operational Switching and that the relevant TO shall become the operational contact with the Affected User(s) at the affected site for the duration of the Operational Switching.</w:t>
      </w:r>
      <w:bookmarkEnd w:id="25"/>
      <w:r w:rsidR="00805B19">
        <w:rPr>
          <w:i/>
        </w:rPr>
        <w:t xml:space="preserve"> </w:t>
      </w:r>
    </w:p>
    <w:p w14:paraId="7D7CC17B" w14:textId="12F175A9" w:rsidR="00805B19" w:rsidRDefault="00F51AAE" w:rsidP="00A11C82">
      <w:pPr>
        <w:pStyle w:val="Heading4"/>
        <w:tabs>
          <w:tab w:val="clear" w:pos="0"/>
          <w:tab w:val="num" w:pos="720"/>
        </w:tabs>
        <w:ind w:left="720" w:hanging="720"/>
        <w:jc w:val="both"/>
      </w:pPr>
      <w:r>
        <w:t>3.4.2.4</w:t>
      </w:r>
      <w:r>
        <w:tab/>
      </w:r>
      <w:r w:rsidR="00463BA1">
        <w:t xml:space="preserve">The Company </w:t>
      </w:r>
      <w:r w:rsidR="00805B19">
        <w:t>shall develop the proposed Switching Method for the release of the Plant and/or Apparatus required for the Outage(s), taking into account any operational issues</w:t>
      </w:r>
      <w:r w:rsidR="00637CD8">
        <w:t xml:space="preserve">, </w:t>
      </w:r>
      <w:r w:rsidR="00805B19">
        <w:t xml:space="preserve"> or requirements raised</w:t>
      </w:r>
      <w:r w:rsidR="00D10E18">
        <w:t xml:space="preserve"> </w:t>
      </w:r>
      <w:r w:rsidR="00805B19">
        <w:t xml:space="preserve"> </w:t>
      </w:r>
      <w:r w:rsidR="00FD4757">
        <w:t>verbally</w:t>
      </w:r>
      <w:r w:rsidR="00D10E18">
        <w:t xml:space="preserve"> or in writing</w:t>
      </w:r>
      <w:r w:rsidR="00FD4757">
        <w:t xml:space="preserve"> </w:t>
      </w:r>
      <w:r w:rsidR="00805B19">
        <w:t>by the TO(s) or Affected User(s)</w:t>
      </w:r>
      <w:r w:rsidR="00D10E18">
        <w:t xml:space="preserve"> in </w:t>
      </w:r>
      <w:r w:rsidR="00AD1E9E">
        <w:t>the appropriate timescales</w:t>
      </w:r>
    </w:p>
    <w:p w14:paraId="361778C8" w14:textId="62DBAAF1" w:rsidR="00805B19" w:rsidRDefault="00F51AAE" w:rsidP="00A11C82">
      <w:pPr>
        <w:pStyle w:val="Heading4"/>
        <w:tabs>
          <w:tab w:val="clear" w:pos="0"/>
          <w:tab w:val="left" w:pos="720"/>
        </w:tabs>
        <w:ind w:left="720" w:hanging="720"/>
        <w:jc w:val="both"/>
      </w:pPr>
      <w:bookmarkStart w:id="27" w:name="_Ref107187330"/>
      <w:r>
        <w:t>3.4.2.5</w:t>
      </w:r>
      <w:r>
        <w:tab/>
      </w:r>
      <w:r w:rsidR="00463BA1">
        <w:t xml:space="preserve">The Company </w:t>
      </w:r>
      <w:r w:rsidR="00805B19">
        <w:t>shall complete part 1, 1.1,</w:t>
      </w:r>
      <w:r w:rsidR="00B957D8">
        <w:t xml:space="preserve"> </w:t>
      </w:r>
      <w:r w:rsidR="00805B19">
        <w:t xml:space="preserve">1.2 and 2.1 of the TSC and </w:t>
      </w:r>
      <w:r w:rsidR="00C12168" w:rsidRPr="00C12168">
        <w:t xml:space="preserve">send the TSC </w:t>
      </w:r>
      <w:r w:rsidR="000222D6">
        <w:t>via a</w:t>
      </w:r>
      <w:r w:rsidR="00C12168" w:rsidRPr="00C12168">
        <w:t xml:space="preserve"> Designated Information Exchange System</w:t>
      </w:r>
      <w:r w:rsidR="00805B19">
        <w:t xml:space="preserve"> to the relevant TO as soon as reasonably practicable.</w:t>
      </w:r>
      <w:bookmarkEnd w:id="27"/>
      <w:r w:rsidR="00805B19">
        <w:t xml:space="preserve"> </w:t>
      </w:r>
    </w:p>
    <w:p w14:paraId="3D81561E" w14:textId="158F027A" w:rsidR="00805B19" w:rsidRDefault="00F51AAE" w:rsidP="00A11C82">
      <w:pPr>
        <w:pStyle w:val="Heading4"/>
        <w:tabs>
          <w:tab w:val="clear" w:pos="0"/>
          <w:tab w:val="left" w:pos="720"/>
        </w:tabs>
        <w:ind w:left="720" w:hanging="720"/>
        <w:jc w:val="both"/>
      </w:pPr>
      <w:r>
        <w:t>3.4.2.6</w:t>
      </w:r>
      <w:r>
        <w:tab/>
      </w:r>
      <w:r w:rsidR="00805B19">
        <w:t xml:space="preserve">On receipt of the TSC the relevant TO shall check the Switching Method and, if necessary, inform </w:t>
      </w:r>
      <w:r w:rsidR="00463BA1">
        <w:t>The Company</w:t>
      </w:r>
      <w:r w:rsidR="00805B19">
        <w:t xml:space="preserve"> of any required alterations. If a change to the TSC is required, either:</w:t>
      </w:r>
    </w:p>
    <w:p w14:paraId="25D17EFD" w14:textId="77777777" w:rsidR="00805B19" w:rsidRDefault="00805B19" w:rsidP="00A11C82">
      <w:pPr>
        <w:pStyle w:val="Heading4"/>
        <w:numPr>
          <w:ilvl w:val="0"/>
          <w:numId w:val="10"/>
        </w:numPr>
        <w:tabs>
          <w:tab w:val="clear" w:pos="360"/>
          <w:tab w:val="num" w:pos="1083"/>
        </w:tabs>
        <w:spacing w:after="0"/>
        <w:ind w:left="1077" w:hanging="357"/>
        <w:jc w:val="both"/>
      </w:pPr>
      <w:r>
        <w:t>both Parties shall verbally agree any required change(s) to the TSC, modify their copies of the TSC accordingly and initial the agreed change(s); or</w:t>
      </w:r>
    </w:p>
    <w:p w14:paraId="71016B53" w14:textId="66BCF72D" w:rsidR="00805B19" w:rsidRDefault="00463BA1" w:rsidP="00A11C82">
      <w:pPr>
        <w:pStyle w:val="Heading4"/>
        <w:numPr>
          <w:ilvl w:val="0"/>
          <w:numId w:val="35"/>
        </w:numPr>
        <w:tabs>
          <w:tab w:val="clear" w:pos="360"/>
          <w:tab w:val="num" w:pos="1080"/>
        </w:tabs>
        <w:ind w:left="1080"/>
        <w:jc w:val="both"/>
      </w:pPr>
      <w:r>
        <w:t>The Company</w:t>
      </w:r>
      <w:r w:rsidR="00805B19">
        <w:t xml:space="preserve"> shall prepare a new TSC, completing and </w:t>
      </w:r>
      <w:r w:rsidR="00A26740">
        <w:t>send</w:t>
      </w:r>
      <w:r w:rsidR="00906139">
        <w:t>ing</w:t>
      </w:r>
      <w:r w:rsidR="00D51864">
        <w:t xml:space="preserve"> </w:t>
      </w:r>
      <w:r w:rsidR="00805B19">
        <w:t xml:space="preserve">the new TSC as described in </w:t>
      </w:r>
      <w:r w:rsidR="00506680">
        <w:t>3.4.2.5</w:t>
      </w:r>
      <w:r w:rsidR="00805B19">
        <w:t>.</w:t>
      </w:r>
    </w:p>
    <w:p w14:paraId="5E7F50ED" w14:textId="48939DD6" w:rsidR="00805B19" w:rsidRDefault="00F51AAE" w:rsidP="00A11C82">
      <w:pPr>
        <w:pStyle w:val="Heading4"/>
        <w:tabs>
          <w:tab w:val="clear" w:pos="0"/>
          <w:tab w:val="num" w:pos="720"/>
        </w:tabs>
        <w:ind w:left="720" w:hanging="720"/>
        <w:jc w:val="both"/>
      </w:pPr>
      <w:r>
        <w:t>3.4.2.7</w:t>
      </w:r>
      <w:r>
        <w:tab/>
      </w:r>
      <w:r w:rsidR="00805B19">
        <w:t xml:space="preserve">If the change(s) to the Switching Method are significant, it may be necessary for </w:t>
      </w:r>
      <w:r w:rsidR="00463BA1">
        <w:t xml:space="preserve">The Company </w:t>
      </w:r>
      <w:r w:rsidR="00805B19">
        <w:t xml:space="preserve">to notify Affected User(s) of the proposed change(s) and discuss any relevant issues listed in Section </w:t>
      </w:r>
      <w:r w:rsidR="00506680">
        <w:t>3.4.2.3</w:t>
      </w:r>
      <w:r w:rsidR="00805B19">
        <w:t xml:space="preserve"> with Affected User(s) prior to preparing a new TSC. The Switching Method shall be developed taking into account any further operational issues or requirements raised by the relevant TO or Affected User(s).</w:t>
      </w:r>
    </w:p>
    <w:p w14:paraId="55508503" w14:textId="4064DB72" w:rsidR="00805B19" w:rsidRDefault="00F51AAE" w:rsidP="00A11C82">
      <w:pPr>
        <w:pStyle w:val="Heading4"/>
        <w:tabs>
          <w:tab w:val="clear" w:pos="0"/>
          <w:tab w:val="num" w:pos="720"/>
        </w:tabs>
        <w:ind w:left="720" w:hanging="720"/>
        <w:jc w:val="both"/>
      </w:pPr>
      <w:r>
        <w:t>3.4.2.8</w:t>
      </w:r>
      <w:r>
        <w:tab/>
      </w:r>
      <w:r w:rsidR="00805B19">
        <w:t xml:space="preserve">Prior to commencing the Operational Switching programme (developed by the TO to meet the aims of the Switching Method), the relevant TO shall contact </w:t>
      </w:r>
      <w:r w:rsidR="00EE7D20">
        <w:t xml:space="preserve">The Company </w:t>
      </w:r>
      <w:r w:rsidR="00805B19">
        <w:t xml:space="preserve">and each Party shall complete part 1.3 of the TSC, by exchange of names, date and time. The relevant TO shall then:    </w:t>
      </w:r>
    </w:p>
    <w:p w14:paraId="0D0BBA08" w14:textId="77777777" w:rsidR="00805B19" w:rsidRDefault="00805B19" w:rsidP="00A11C82">
      <w:pPr>
        <w:pStyle w:val="Heading4"/>
        <w:numPr>
          <w:ilvl w:val="0"/>
          <w:numId w:val="14"/>
        </w:numPr>
        <w:tabs>
          <w:tab w:val="clear" w:pos="360"/>
          <w:tab w:val="num" w:pos="1077"/>
        </w:tabs>
        <w:spacing w:after="0"/>
        <w:ind w:left="1071" w:hanging="357"/>
        <w:jc w:val="both"/>
      </w:pPr>
      <w:r>
        <w:t xml:space="preserve">have control of that Plant and/or Apparatus stated in the TSC; </w:t>
      </w:r>
    </w:p>
    <w:p w14:paraId="15EC74A3" w14:textId="77777777" w:rsidR="00805B19" w:rsidRDefault="00805B19" w:rsidP="00A11C82">
      <w:pPr>
        <w:pStyle w:val="Heading4"/>
        <w:numPr>
          <w:ilvl w:val="0"/>
          <w:numId w:val="14"/>
        </w:numPr>
        <w:tabs>
          <w:tab w:val="clear" w:pos="360"/>
          <w:tab w:val="num" w:pos="1077"/>
        </w:tabs>
        <w:spacing w:after="0"/>
        <w:ind w:left="1071" w:hanging="357"/>
        <w:jc w:val="both"/>
      </w:pPr>
      <w:r>
        <w:t>become the point of operational contact for the Affected User(s) at the affected site for the duration of the Operational Switching;</w:t>
      </w:r>
    </w:p>
    <w:p w14:paraId="2B435FBE" w14:textId="37E0AA83" w:rsidR="00805B19" w:rsidRDefault="00805B19" w:rsidP="00A11C82">
      <w:pPr>
        <w:pStyle w:val="Heading4"/>
        <w:numPr>
          <w:ilvl w:val="0"/>
          <w:numId w:val="14"/>
        </w:numPr>
        <w:tabs>
          <w:tab w:val="clear" w:pos="360"/>
          <w:tab w:val="num" w:pos="1077"/>
        </w:tabs>
        <w:spacing w:after="0"/>
        <w:ind w:left="1071" w:hanging="357"/>
        <w:jc w:val="both"/>
      </w:pPr>
      <w:r>
        <w:lastRenderedPageBreak/>
        <w:t xml:space="preserve">notify the Affected User(s) of the change in operational contact from </w:t>
      </w:r>
      <w:r w:rsidR="00EE7D20">
        <w:t xml:space="preserve">The Company </w:t>
      </w:r>
      <w:r>
        <w:t xml:space="preserve">to TO; and </w:t>
      </w:r>
    </w:p>
    <w:p w14:paraId="52BCBD49" w14:textId="77777777" w:rsidR="00805B19" w:rsidRDefault="00805B19" w:rsidP="00A11C82">
      <w:pPr>
        <w:pStyle w:val="Heading4"/>
        <w:numPr>
          <w:ilvl w:val="0"/>
          <w:numId w:val="14"/>
        </w:numPr>
        <w:tabs>
          <w:tab w:val="clear" w:pos="360"/>
          <w:tab w:val="num" w:pos="1077"/>
        </w:tabs>
        <w:spacing w:after="0"/>
        <w:ind w:left="1071" w:hanging="357"/>
        <w:jc w:val="both"/>
      </w:pPr>
      <w:r>
        <w:t>implement the Operational Switching programme.</w:t>
      </w:r>
    </w:p>
    <w:p w14:paraId="2DB67B61" w14:textId="77777777" w:rsidR="00805B19" w:rsidRDefault="00805B19" w:rsidP="00A11C82">
      <w:pPr>
        <w:keepNext/>
        <w:keepLines/>
      </w:pPr>
    </w:p>
    <w:p w14:paraId="4CA7F441" w14:textId="77777777" w:rsidR="00805B19" w:rsidRDefault="00F51AAE" w:rsidP="00A11C82">
      <w:pPr>
        <w:pStyle w:val="Heading4"/>
        <w:tabs>
          <w:tab w:val="clear" w:pos="0"/>
          <w:tab w:val="num" w:pos="720"/>
        </w:tabs>
        <w:ind w:left="720" w:hanging="720"/>
        <w:jc w:val="both"/>
      </w:pPr>
      <w:r>
        <w:t>3.4.2.9</w:t>
      </w:r>
      <w:r>
        <w:tab/>
      </w:r>
      <w:r w:rsidR="00805B19">
        <w:t>During an Operational Switching sequence to switch out Plant and/or Apparatus detailed in part 2.1 of the TSC, the TO may decide to leave the respective boundary;</w:t>
      </w:r>
    </w:p>
    <w:p w14:paraId="62524E68" w14:textId="77777777" w:rsidR="00805B19" w:rsidRDefault="00805B19" w:rsidP="00A11C82">
      <w:pPr>
        <w:keepNext/>
        <w:keepLines/>
        <w:numPr>
          <w:ilvl w:val="0"/>
          <w:numId w:val="13"/>
        </w:numPr>
        <w:tabs>
          <w:tab w:val="clear" w:pos="360"/>
          <w:tab w:val="num" w:pos="720"/>
          <w:tab w:val="num" w:pos="1078"/>
        </w:tabs>
        <w:spacing w:after="0"/>
        <w:ind w:left="720" w:hanging="720"/>
        <w:jc w:val="both"/>
      </w:pPr>
      <w:r>
        <w:t>disconnector(s) closed, open, or open and isolated as required; or</w:t>
      </w:r>
    </w:p>
    <w:p w14:paraId="0A96E219" w14:textId="77777777" w:rsidR="00805B19" w:rsidRDefault="00805B19" w:rsidP="00A11C82">
      <w:pPr>
        <w:keepNext/>
        <w:keepLines/>
        <w:numPr>
          <w:ilvl w:val="0"/>
          <w:numId w:val="13"/>
        </w:numPr>
        <w:tabs>
          <w:tab w:val="clear" w:pos="360"/>
          <w:tab w:val="num" w:pos="720"/>
          <w:tab w:val="num" w:pos="1080"/>
        </w:tabs>
        <w:ind w:left="720" w:hanging="720"/>
        <w:jc w:val="both"/>
      </w:pPr>
      <w:r>
        <w:t>circuit breaker(s) open or open and isolated as required.</w:t>
      </w:r>
    </w:p>
    <w:p w14:paraId="596C854A" w14:textId="3EEE632E" w:rsidR="00805B19" w:rsidRDefault="00F51AAE" w:rsidP="00A11C82">
      <w:pPr>
        <w:pStyle w:val="Heading4"/>
        <w:tabs>
          <w:tab w:val="clear" w:pos="0"/>
        </w:tabs>
        <w:ind w:left="720" w:hanging="720"/>
        <w:jc w:val="both"/>
      </w:pPr>
      <w:r>
        <w:t xml:space="preserve">3.4.2.10 </w:t>
      </w:r>
      <w:r w:rsidR="00805B19">
        <w:t xml:space="preserve">On completion of the Operational Switching programme, the TO shall notify the Affected User(s) of its completion and inform the Affected User(s) that their operational contact is now </w:t>
      </w:r>
      <w:r w:rsidR="00EE7D20">
        <w:t>The Company</w:t>
      </w:r>
      <w:r w:rsidR="00805B19">
        <w:t xml:space="preserve">. The TO shall then notify </w:t>
      </w:r>
      <w:r w:rsidR="00EE7D20">
        <w:t xml:space="preserve">The </w:t>
      </w:r>
      <w:r w:rsidR="00C21D00">
        <w:t xml:space="preserve">Company </w:t>
      </w:r>
      <w:r w:rsidR="00805B19">
        <w:t>that the Operational Switching programme has been completed.</w:t>
      </w:r>
    </w:p>
    <w:p w14:paraId="3342482B" w14:textId="77777777" w:rsidR="00805B19" w:rsidRDefault="00F51AAE" w:rsidP="00A11C82">
      <w:pPr>
        <w:pStyle w:val="Heading4"/>
        <w:tabs>
          <w:tab w:val="clear" w:pos="0"/>
          <w:tab w:val="num" w:pos="720"/>
        </w:tabs>
        <w:spacing w:after="240"/>
        <w:ind w:left="720" w:hanging="720"/>
        <w:jc w:val="both"/>
        <w:rPr>
          <w:del w:id="28" w:author="Amanda Rooney" w:date="2026-01-08T15:49:00Z" w16du:dateUtc="2026-01-08T15:49:50Z"/>
        </w:rPr>
      </w:pPr>
      <w:r>
        <w:t xml:space="preserve">3.4.2.11 </w:t>
      </w:r>
      <w:r w:rsidR="00805B19">
        <w:t>Part 2.2 of the TSC shall be completed by both Parties through exchange of names, date and time, which transfers operational control of the Plant and/or Apparatus detailed in part 2.1 to the relevant TO. Earthing devices shall not be applied or safety documents issued until part 2.2 of the TSC has been completed.</w:t>
      </w:r>
    </w:p>
    <w:p w14:paraId="10D75CC3" w14:textId="77777777" w:rsidR="000C7CA0" w:rsidRPr="000C7CA0" w:rsidRDefault="000C7CA0" w:rsidP="00A11C82">
      <w:pPr>
        <w:keepNext/>
      </w:pPr>
    </w:p>
    <w:p w14:paraId="310E4EBA" w14:textId="77777777" w:rsidR="00805B19" w:rsidRDefault="00F51AAE" w:rsidP="00A11C82">
      <w:pPr>
        <w:pStyle w:val="Heading3"/>
        <w:ind w:left="720" w:hanging="720"/>
        <w:jc w:val="both"/>
        <w:rPr>
          <w:b/>
        </w:rPr>
      </w:pPr>
      <w:r>
        <w:rPr>
          <w:b/>
        </w:rPr>
        <w:t>3.4.3</w:t>
      </w:r>
      <w:r>
        <w:rPr>
          <w:b/>
        </w:rPr>
        <w:tab/>
      </w:r>
      <w:r w:rsidR="00805B19">
        <w:rPr>
          <w:b/>
        </w:rPr>
        <w:t>Change of Conditions</w:t>
      </w:r>
    </w:p>
    <w:p w14:paraId="0CEEFDA8" w14:textId="29693D95" w:rsidR="00805B19" w:rsidRDefault="00F51AAE" w:rsidP="00A11C82">
      <w:pPr>
        <w:pStyle w:val="Heading4"/>
        <w:tabs>
          <w:tab w:val="clear" w:pos="0"/>
          <w:tab w:val="num" w:pos="720"/>
        </w:tabs>
        <w:spacing w:after="240"/>
        <w:ind w:left="720" w:hanging="720"/>
        <w:jc w:val="both"/>
      </w:pPr>
      <w:r>
        <w:t>3.4.3.1</w:t>
      </w:r>
      <w:r>
        <w:tab/>
      </w:r>
      <w:r w:rsidR="00805B19">
        <w:t xml:space="preserve">If a change of conditions (as described in section </w:t>
      </w:r>
      <w:r w:rsidR="00805B19">
        <w:fldChar w:fldCharType="begin"/>
      </w:r>
      <w:r w:rsidR="00805B19">
        <w:instrText xml:space="preserve"> REF _Ref107187371 \r \h </w:instrText>
      </w:r>
      <w:r w:rsidR="00805B19">
        <w:fldChar w:fldCharType="separate"/>
      </w:r>
      <w:r w:rsidR="00D245BB">
        <w:t>3.15</w:t>
      </w:r>
      <w:r w:rsidR="00805B19">
        <w:fldChar w:fldCharType="end"/>
      </w:r>
      <w:r w:rsidR="00805B19">
        <w:t xml:space="preserve">) requires the Operational Switching to be delayed or stopped, either </w:t>
      </w:r>
      <w:r w:rsidR="00EE7D20">
        <w:t xml:space="preserve">The Company </w:t>
      </w:r>
      <w:r w:rsidR="00805B19">
        <w:t>or the relevant TO (as appropriately agreed between the Parties at the time) shall inform the Affected User(s) as soon as practicable.</w:t>
      </w:r>
    </w:p>
    <w:p w14:paraId="4785BF77" w14:textId="77777777" w:rsidR="00805B19" w:rsidRDefault="00F51AAE" w:rsidP="00A11C82">
      <w:pPr>
        <w:pStyle w:val="Heading3"/>
        <w:jc w:val="both"/>
        <w:rPr>
          <w:b/>
        </w:rPr>
      </w:pPr>
      <w:r>
        <w:rPr>
          <w:b/>
        </w:rPr>
        <w:t>3.4.4</w:t>
      </w:r>
      <w:r>
        <w:rPr>
          <w:b/>
        </w:rPr>
        <w:tab/>
      </w:r>
      <w:r w:rsidR="00805B19">
        <w:rPr>
          <w:b/>
        </w:rPr>
        <w:t>Cross Boundary circuits</w:t>
      </w:r>
    </w:p>
    <w:p w14:paraId="710F233A" w14:textId="26F4C38C" w:rsidR="00805B19" w:rsidRDefault="00F51AAE" w:rsidP="00A11C82">
      <w:pPr>
        <w:pStyle w:val="Heading4"/>
        <w:tabs>
          <w:tab w:val="clear" w:pos="0"/>
          <w:tab w:val="num" w:pos="720"/>
        </w:tabs>
        <w:spacing w:after="240"/>
        <w:ind w:left="720" w:hanging="720"/>
        <w:jc w:val="both"/>
      </w:pPr>
      <w:r>
        <w:t>3.4.4.1</w:t>
      </w:r>
      <w:r>
        <w:tab/>
      </w:r>
      <w:r w:rsidR="00805B19">
        <w:t>Where a circuit crosses a TO:TO or TO:</w:t>
      </w:r>
      <w:r w:rsidR="00F1701F">
        <w:t xml:space="preserve"> </w:t>
      </w:r>
      <w:r w:rsidR="00C21D00">
        <w:t>The Company</w:t>
      </w:r>
      <w:r w:rsidR="00805B19">
        <w:t xml:space="preserve"> boundary, </w:t>
      </w:r>
      <w:r w:rsidR="00EE7D20">
        <w:t>The Company</w:t>
      </w:r>
      <w:r w:rsidR="00805B19">
        <w:t xml:space="preserve"> shall contact all TOs that may be affected and Affected User(s) prior to establishing the Switching Method. A separate TSC will be agreed and issued to each relevant TO following the procedure in section </w:t>
      </w:r>
      <w:r w:rsidR="00506680">
        <w:t>3.4.2</w:t>
      </w:r>
      <w:r w:rsidR="00805B19">
        <w:t xml:space="preserve">. In Part 1.2 of each TSC, reference shall be made to the requirement for operational liaison with other relevant Parties and the number(s) of the related TSCs. Part 2.1 shall state the full Plant and/or Apparatus released and any boundaries relevant to that particular Party. </w:t>
      </w:r>
    </w:p>
    <w:p w14:paraId="6CC75098" w14:textId="77777777" w:rsidR="00805B19" w:rsidRDefault="00F51AAE" w:rsidP="00A11C82">
      <w:pPr>
        <w:pStyle w:val="Heading3"/>
        <w:ind w:left="720" w:hanging="720"/>
        <w:jc w:val="both"/>
        <w:rPr>
          <w:b/>
        </w:rPr>
      </w:pPr>
      <w:r>
        <w:rPr>
          <w:b/>
        </w:rPr>
        <w:t>3.4.5</w:t>
      </w:r>
      <w:r>
        <w:rPr>
          <w:b/>
        </w:rPr>
        <w:tab/>
      </w:r>
      <w:r w:rsidR="00805B19">
        <w:rPr>
          <w:b/>
        </w:rPr>
        <w:t xml:space="preserve">Additions to the Plant and Apparatus previously released </w:t>
      </w:r>
    </w:p>
    <w:p w14:paraId="356BC00B" w14:textId="77777777" w:rsidR="00805B19" w:rsidRDefault="00F51AAE" w:rsidP="00A11C82">
      <w:pPr>
        <w:pStyle w:val="Heading4"/>
        <w:tabs>
          <w:tab w:val="clear" w:pos="0"/>
          <w:tab w:val="num" w:pos="720"/>
        </w:tabs>
        <w:ind w:left="720" w:hanging="720"/>
        <w:jc w:val="both"/>
      </w:pPr>
      <w:r>
        <w:t>3.4.5.1</w:t>
      </w:r>
      <w:r>
        <w:tab/>
      </w:r>
      <w:r w:rsidR="00805B19">
        <w:t xml:space="preserve">Where necessary to extend the Plant and Apparatus released to the TO the procedure in section </w:t>
      </w:r>
      <w:r w:rsidR="00506680">
        <w:t>3.4.2</w:t>
      </w:r>
      <w:r w:rsidR="00805B19">
        <w:t xml:space="preserve"> shall be followed and either:</w:t>
      </w:r>
    </w:p>
    <w:p w14:paraId="01B34456" w14:textId="77777777" w:rsidR="00B94051" w:rsidRDefault="00805B19" w:rsidP="00A11C82">
      <w:pPr>
        <w:pStyle w:val="Heading4"/>
        <w:numPr>
          <w:ilvl w:val="0"/>
          <w:numId w:val="6"/>
        </w:numPr>
        <w:tabs>
          <w:tab w:val="clear" w:pos="360"/>
          <w:tab w:val="num" w:pos="1134"/>
        </w:tabs>
        <w:spacing w:after="0"/>
        <w:ind w:left="1134" w:hanging="425"/>
        <w:jc w:val="both"/>
      </w:pPr>
      <w:r>
        <w:t>a new TSC covering the enlarged zone shall be is</w:t>
      </w:r>
      <w:r w:rsidR="00F51AAE">
        <w:t xml:space="preserve">sued, prior to the cancellation </w:t>
      </w:r>
      <w:r>
        <w:t>of the original TSC (the preferred approach); or</w:t>
      </w:r>
    </w:p>
    <w:p w14:paraId="55513EA7" w14:textId="77777777" w:rsidR="00B94051" w:rsidRDefault="00805B19" w:rsidP="00A11C82">
      <w:pPr>
        <w:pStyle w:val="Heading4"/>
        <w:numPr>
          <w:ilvl w:val="0"/>
          <w:numId w:val="6"/>
        </w:numPr>
        <w:tabs>
          <w:tab w:val="clear" w:pos="360"/>
          <w:tab w:val="num" w:pos="1134"/>
        </w:tabs>
        <w:spacing w:after="0"/>
        <w:ind w:left="1134" w:hanging="425"/>
        <w:jc w:val="both"/>
      </w:pPr>
      <w:r>
        <w:t>a new TSC may be issued that adjoins the existing TSC.</w:t>
      </w:r>
    </w:p>
    <w:p w14:paraId="28DD7B57" w14:textId="77777777" w:rsidR="00B94051" w:rsidRDefault="00B94051" w:rsidP="00A11C82">
      <w:pPr>
        <w:pStyle w:val="Heading4"/>
        <w:tabs>
          <w:tab w:val="clear" w:pos="0"/>
        </w:tabs>
        <w:spacing w:after="0"/>
        <w:ind w:left="1134"/>
        <w:jc w:val="both"/>
      </w:pPr>
    </w:p>
    <w:p w14:paraId="53D18DF3" w14:textId="235E4C1B" w:rsidR="00B94051" w:rsidRDefault="00B94051" w:rsidP="00A11C82">
      <w:pPr>
        <w:pStyle w:val="Heading4"/>
        <w:tabs>
          <w:tab w:val="clear" w:pos="0"/>
          <w:tab w:val="num" w:pos="720"/>
        </w:tabs>
        <w:ind w:left="720" w:hanging="720"/>
        <w:jc w:val="both"/>
      </w:pPr>
      <w:r>
        <w:t>3.4.5.2</w:t>
      </w:r>
      <w:r>
        <w:tab/>
        <w:t>Where changes to the details contained in a TSC are required, for instance when an HVSCC is agreed, a new TSC shall be issued in line with 3.4.5.1 above.</w:t>
      </w:r>
    </w:p>
    <w:p w14:paraId="293F78D9" w14:textId="77777777" w:rsidR="00805B19" w:rsidRDefault="00B94051" w:rsidP="00A11C82">
      <w:pPr>
        <w:pStyle w:val="Heading3"/>
        <w:ind w:left="720" w:hanging="720"/>
        <w:jc w:val="both"/>
        <w:rPr>
          <w:b/>
        </w:rPr>
      </w:pPr>
      <w:bookmarkStart w:id="29" w:name="_Ref107187612"/>
      <w:r>
        <w:rPr>
          <w:b/>
        </w:rPr>
        <w:t>3.4.6</w:t>
      </w:r>
      <w:r>
        <w:rPr>
          <w:b/>
        </w:rPr>
        <w:tab/>
      </w:r>
      <w:r w:rsidR="00805B19">
        <w:rPr>
          <w:b/>
        </w:rPr>
        <w:t>Planned Operational Switching for the Full Return to Service of Plant and/or Apparatus</w:t>
      </w:r>
      <w:bookmarkEnd w:id="29"/>
    </w:p>
    <w:p w14:paraId="030BE0F2" w14:textId="2B7FE801" w:rsidR="00805B19" w:rsidRDefault="00B94051" w:rsidP="00A11C82">
      <w:pPr>
        <w:pStyle w:val="Heading4"/>
        <w:tabs>
          <w:tab w:val="clear" w:pos="0"/>
          <w:tab w:val="num" w:pos="720"/>
        </w:tabs>
        <w:ind w:left="720" w:hanging="720"/>
        <w:jc w:val="both"/>
      </w:pPr>
      <w:r>
        <w:t>3.4.6.1</w:t>
      </w:r>
      <w:r>
        <w:tab/>
      </w:r>
      <w:r w:rsidR="00805B19">
        <w:t xml:space="preserve">As soon as reasonably practicable prior to the full return to service of Plant and/or Apparatus, the relevant TO shall inform </w:t>
      </w:r>
      <w:r w:rsidR="00EE7D20">
        <w:t xml:space="preserve">The </w:t>
      </w:r>
      <w:r w:rsidR="00C21D00">
        <w:t xml:space="preserve">Company </w:t>
      </w:r>
      <w:r w:rsidR="00805B19">
        <w:t>of</w:t>
      </w:r>
      <w:r w:rsidR="00320C82">
        <w:t xml:space="preserve"> </w:t>
      </w:r>
      <w:r w:rsidR="00805B19">
        <w:t xml:space="preserve"> the impending return to service of any Plant and/or Apparatus. The TO shall provide </w:t>
      </w:r>
      <w:r w:rsidR="00EE7D20">
        <w:t xml:space="preserve">The </w:t>
      </w:r>
      <w:r w:rsidR="00C21D00">
        <w:t xml:space="preserve">Company </w:t>
      </w:r>
      <w:r w:rsidR="00805B19">
        <w:t xml:space="preserve">with any appropriate information. Both Parties shall evaluate the following, where appropriate: </w:t>
      </w:r>
    </w:p>
    <w:p w14:paraId="79C15BA8" w14:textId="77777777" w:rsidR="00805B19" w:rsidRDefault="00805B19" w:rsidP="00A11C82">
      <w:pPr>
        <w:pStyle w:val="BodyText"/>
        <w:keepNext/>
        <w:keepLines/>
        <w:numPr>
          <w:ilvl w:val="0"/>
          <w:numId w:val="16"/>
        </w:numPr>
        <w:jc w:val="both"/>
      </w:pPr>
      <w:r>
        <w:t>the proposed Switching Method;</w:t>
      </w:r>
    </w:p>
    <w:p w14:paraId="09E641A2" w14:textId="21BDEFB1" w:rsidR="00805B19" w:rsidRDefault="00805B19" w:rsidP="00A11C82">
      <w:pPr>
        <w:pStyle w:val="Heading4"/>
        <w:numPr>
          <w:ilvl w:val="0"/>
          <w:numId w:val="31"/>
        </w:numPr>
        <w:tabs>
          <w:tab w:val="clear" w:pos="360"/>
          <w:tab w:val="num" w:pos="1080"/>
        </w:tabs>
        <w:spacing w:after="0"/>
        <w:ind w:left="1080"/>
        <w:jc w:val="both"/>
      </w:pPr>
      <w:r>
        <w:t xml:space="preserve">in the case of </w:t>
      </w:r>
      <w:r w:rsidR="00EE7D20">
        <w:t>The Company</w:t>
      </w:r>
      <w:r>
        <w:t xml:space="preserve">, </w:t>
      </w:r>
      <w:r w:rsidR="0047706D">
        <w:t>National Electricity Transmission System</w:t>
      </w:r>
      <w:r>
        <w:t xml:space="preserve"> re-configuration requirements;  </w:t>
      </w:r>
    </w:p>
    <w:p w14:paraId="6170A929" w14:textId="77777777" w:rsidR="00805B19" w:rsidRDefault="00805B19" w:rsidP="00A11C82">
      <w:pPr>
        <w:pStyle w:val="BodyText"/>
        <w:keepNext/>
        <w:keepLines/>
        <w:numPr>
          <w:ilvl w:val="0"/>
          <w:numId w:val="16"/>
        </w:numPr>
        <w:jc w:val="both"/>
      </w:pPr>
      <w:r>
        <w:t>in the case of the relevant TO, the impact on their Transmission System;</w:t>
      </w:r>
    </w:p>
    <w:p w14:paraId="3A166469" w14:textId="77777777" w:rsidR="00805B19" w:rsidRDefault="00805B19" w:rsidP="00A11C82">
      <w:pPr>
        <w:pStyle w:val="BodyText"/>
        <w:keepNext/>
        <w:keepLines/>
        <w:numPr>
          <w:ilvl w:val="0"/>
          <w:numId w:val="16"/>
        </w:numPr>
        <w:jc w:val="both"/>
      </w:pPr>
      <w:r>
        <w:lastRenderedPageBreak/>
        <w:t xml:space="preserve">requirements for modifications to Plant and/or Apparatus e.g. changes to Protection Apparatus; </w:t>
      </w:r>
    </w:p>
    <w:p w14:paraId="0816D3CF" w14:textId="77777777" w:rsidR="00805B19" w:rsidRDefault="00805B19" w:rsidP="00A11C82">
      <w:pPr>
        <w:pStyle w:val="BodyText"/>
        <w:keepNext/>
        <w:keepLines/>
        <w:numPr>
          <w:ilvl w:val="0"/>
          <w:numId w:val="16"/>
        </w:numPr>
        <w:jc w:val="both"/>
      </w:pPr>
      <w:r>
        <w:t xml:space="preserve">issues or restrictions (including Operational Capability Limits (OCLs)) on Transmission Plant and/or Apparatus associated with the proposed Operational Switching; and/or </w:t>
      </w:r>
    </w:p>
    <w:p w14:paraId="6EC8607F" w14:textId="499DF4FA" w:rsidR="00805B19" w:rsidRDefault="00805B19" w:rsidP="00A11C82">
      <w:pPr>
        <w:pStyle w:val="BodyText"/>
        <w:keepNext/>
        <w:keepLines/>
        <w:numPr>
          <w:ilvl w:val="0"/>
          <w:numId w:val="16"/>
        </w:numPr>
        <w:spacing w:after="120"/>
        <w:ind w:left="1077" w:hanging="357"/>
        <w:jc w:val="both"/>
      </w:pPr>
      <w:r>
        <w:t>other operational information relevant to the Operational Switching.</w:t>
      </w:r>
    </w:p>
    <w:p w14:paraId="182AE01A" w14:textId="0EA1201D" w:rsidR="00805B19" w:rsidRDefault="00B94051" w:rsidP="00A11C82">
      <w:pPr>
        <w:pStyle w:val="Heading4"/>
        <w:tabs>
          <w:tab w:val="clear" w:pos="0"/>
          <w:tab w:val="num" w:pos="720"/>
        </w:tabs>
        <w:ind w:left="720" w:hanging="720"/>
        <w:jc w:val="both"/>
      </w:pPr>
      <w:bookmarkStart w:id="30" w:name="_Ref107187489"/>
      <w:r>
        <w:t>3.4.6.2</w:t>
      </w:r>
      <w:r>
        <w:tab/>
      </w:r>
      <w:r w:rsidR="00805B19">
        <w:t xml:space="preserve">After receipt of this notification and prior to the planned Operational Switching time, </w:t>
      </w:r>
      <w:r w:rsidR="00A97E6E">
        <w:t>The Company</w:t>
      </w:r>
      <w:r w:rsidR="00805B19">
        <w:t xml:space="preserve"> shall contact Affected User(s) In accordance with GB Grid Code OC7 to discuss:</w:t>
      </w:r>
      <w:bookmarkEnd w:id="30"/>
    </w:p>
    <w:p w14:paraId="3FE3F194" w14:textId="77777777" w:rsidR="00805B19" w:rsidRDefault="00805B19" w:rsidP="00A11C82">
      <w:pPr>
        <w:pStyle w:val="BodyText"/>
        <w:keepNext/>
        <w:keepLines/>
        <w:numPr>
          <w:ilvl w:val="0"/>
          <w:numId w:val="17"/>
        </w:numPr>
        <w:tabs>
          <w:tab w:val="num" w:pos="720"/>
        </w:tabs>
        <w:ind w:left="720" w:firstLine="0"/>
        <w:jc w:val="both"/>
      </w:pPr>
      <w:r>
        <w:t>any Operational Effect on the Affected Users’ Systems;</w:t>
      </w:r>
    </w:p>
    <w:p w14:paraId="26B79415" w14:textId="77777777" w:rsidR="00805B19" w:rsidRDefault="00805B19" w:rsidP="00A11C82">
      <w:pPr>
        <w:pStyle w:val="BodyText"/>
        <w:keepNext/>
        <w:keepLines/>
        <w:numPr>
          <w:ilvl w:val="0"/>
          <w:numId w:val="17"/>
        </w:numPr>
        <w:tabs>
          <w:tab w:val="num" w:pos="720"/>
        </w:tabs>
        <w:ind w:left="720" w:firstLine="0"/>
        <w:jc w:val="both"/>
      </w:pPr>
      <w:r>
        <w:t>requirements for re-configuration of the Affected Users’ Systems; and/or</w:t>
      </w:r>
    </w:p>
    <w:p w14:paraId="6BB8B0E2" w14:textId="77777777" w:rsidR="00805B19" w:rsidRDefault="00805B19" w:rsidP="00A11C82">
      <w:pPr>
        <w:pStyle w:val="BodyText"/>
        <w:keepNext/>
        <w:keepLines/>
        <w:numPr>
          <w:ilvl w:val="0"/>
          <w:numId w:val="17"/>
        </w:numPr>
        <w:spacing w:after="120"/>
        <w:jc w:val="both"/>
      </w:pPr>
      <w:r>
        <w:t xml:space="preserve">any issues/restrictions associated with the Affected Users’ Systems that may have an Operational Effect on the Switching Method and/or the resulting System configuration. </w:t>
      </w:r>
    </w:p>
    <w:p w14:paraId="2766C457" w14:textId="363B9F88" w:rsidR="00805B19" w:rsidRDefault="00B94051" w:rsidP="00A11C82">
      <w:pPr>
        <w:pStyle w:val="Heading4"/>
        <w:tabs>
          <w:tab w:val="clear" w:pos="0"/>
          <w:tab w:val="num" w:pos="720"/>
        </w:tabs>
        <w:ind w:left="720" w:hanging="720"/>
        <w:jc w:val="both"/>
      </w:pPr>
      <w:r>
        <w:t>3.4.6.3</w:t>
      </w:r>
      <w:r>
        <w:tab/>
      </w:r>
      <w:r w:rsidR="00411232">
        <w:t>The Company</w:t>
      </w:r>
      <w:r w:rsidR="00805B19">
        <w:t xml:space="preserve"> shall inform the Affected User(s) of the approximate start time of the Operational Switching and that the relevant TO shall become the operational contact with the Affected User(s) at the affected site for the duration of the Operational Switching.</w:t>
      </w:r>
    </w:p>
    <w:p w14:paraId="2C87095C" w14:textId="1BEA4D6B" w:rsidR="00805B19" w:rsidRDefault="00B94051" w:rsidP="00A11C82">
      <w:pPr>
        <w:pStyle w:val="Heading4"/>
        <w:tabs>
          <w:tab w:val="clear" w:pos="0"/>
          <w:tab w:val="num" w:pos="720"/>
        </w:tabs>
        <w:ind w:left="720" w:hanging="720"/>
        <w:jc w:val="both"/>
      </w:pPr>
      <w:r>
        <w:t>3.4.6.4</w:t>
      </w:r>
      <w:r>
        <w:tab/>
      </w:r>
      <w:r w:rsidR="00805B19">
        <w:t xml:space="preserve">If required, the TO shall note any exceptions, such as changes to Plant and/or Apparatus within the released zone, in Part 3 of the original TSC and </w:t>
      </w:r>
      <w:r w:rsidR="00997138">
        <w:t xml:space="preserve">communicate the details to </w:t>
      </w:r>
      <w:r w:rsidR="00411232">
        <w:t>The Company</w:t>
      </w:r>
      <w:r w:rsidR="00805B19">
        <w:t xml:space="preserve">. Part 3 of the original TSC will then be completed by both Parties through exchange of names, date and time signifying that the Plant and/or Apparatus is fully available for operational service (apart from any exceptions stated) and that operational control of the Plant and/or Apparatus has returned to </w:t>
      </w:r>
      <w:r w:rsidR="00411232">
        <w:t>The Company</w:t>
      </w:r>
      <w:r w:rsidR="00805B19">
        <w:t xml:space="preserve">. </w:t>
      </w:r>
    </w:p>
    <w:p w14:paraId="537EDA66" w14:textId="06A8CC81" w:rsidR="00805B19" w:rsidRDefault="00B94051" w:rsidP="00A11C82">
      <w:pPr>
        <w:pStyle w:val="Heading4"/>
        <w:tabs>
          <w:tab w:val="clear" w:pos="0"/>
          <w:tab w:val="num" w:pos="720"/>
        </w:tabs>
        <w:ind w:left="720" w:hanging="720"/>
        <w:jc w:val="both"/>
      </w:pPr>
      <w:r>
        <w:t>3.4.6.5</w:t>
      </w:r>
      <w:r>
        <w:tab/>
      </w:r>
      <w:r w:rsidR="00411232">
        <w:t>The Company</w:t>
      </w:r>
      <w:r w:rsidR="00805B19">
        <w:t xml:space="preserve"> shall develop the proposed Switching Method and complete a new TSC (the </w:t>
      </w:r>
      <w:r w:rsidR="0035045E">
        <w:t>R</w:t>
      </w:r>
      <w:r w:rsidR="00805B19">
        <w:t>eturn TSC) for the return to service of the Plant and/or Apparatus taking into account any operational issues or requirements raised by the relevant TO or Affected User.</w:t>
      </w:r>
    </w:p>
    <w:p w14:paraId="448D5BF0" w14:textId="7D1C9731" w:rsidR="00805B19" w:rsidRDefault="00B94051" w:rsidP="00A11C82">
      <w:pPr>
        <w:pStyle w:val="Heading4"/>
        <w:tabs>
          <w:tab w:val="clear" w:pos="0"/>
          <w:tab w:val="num" w:pos="720"/>
        </w:tabs>
        <w:ind w:left="720" w:hanging="720"/>
        <w:jc w:val="both"/>
      </w:pPr>
      <w:bookmarkStart w:id="31" w:name="_Ref107187468"/>
      <w:r>
        <w:t>3.4.6.6</w:t>
      </w:r>
      <w:r>
        <w:tab/>
      </w:r>
      <w:r w:rsidR="00411232">
        <w:t>The Company</w:t>
      </w:r>
      <w:r w:rsidR="00805B19">
        <w:t xml:space="preserve"> shall complete parts 1, 1.1 and 1.2 of the </w:t>
      </w:r>
      <w:r w:rsidR="0035045E">
        <w:t>R</w:t>
      </w:r>
      <w:r w:rsidR="00805B19">
        <w:t xml:space="preserve">eturn TSC and </w:t>
      </w:r>
      <w:r w:rsidR="00FF0E0E" w:rsidRPr="00FF0E0E">
        <w:t xml:space="preserve">send the return TSC </w:t>
      </w:r>
      <w:r w:rsidR="000222D6">
        <w:t>via a</w:t>
      </w:r>
      <w:r w:rsidR="00FF0E0E" w:rsidRPr="00FF0E0E">
        <w:t xml:space="preserve"> Designated Information Exchange System</w:t>
      </w:r>
      <w:r w:rsidR="007D7B2C">
        <w:t xml:space="preserve"> </w:t>
      </w:r>
      <w:r w:rsidR="00805B19">
        <w:t>to the relevant TO, as soon as reasonably practicable.</w:t>
      </w:r>
      <w:bookmarkEnd w:id="31"/>
    </w:p>
    <w:p w14:paraId="7E0CDAB4" w14:textId="7D293DF1" w:rsidR="00805B19" w:rsidRDefault="00B94051" w:rsidP="00A11C82">
      <w:pPr>
        <w:pStyle w:val="Heading4"/>
        <w:tabs>
          <w:tab w:val="clear" w:pos="0"/>
          <w:tab w:val="left" w:pos="720"/>
        </w:tabs>
        <w:ind w:left="720" w:hanging="720"/>
        <w:jc w:val="both"/>
      </w:pPr>
      <w:r>
        <w:t>3.4.6.7</w:t>
      </w:r>
      <w:r>
        <w:tab/>
      </w:r>
      <w:r w:rsidR="00805B19">
        <w:t xml:space="preserve">On receipt of the </w:t>
      </w:r>
      <w:r w:rsidR="0035045E">
        <w:t>R</w:t>
      </w:r>
      <w:r w:rsidR="00805B19">
        <w:t xml:space="preserve">eturn TSC, the relevant TO shall check the Switching Method and, if necessary, inform </w:t>
      </w:r>
      <w:r w:rsidR="00411232">
        <w:t>The Company</w:t>
      </w:r>
      <w:r w:rsidR="00805B19">
        <w:t xml:space="preserve"> of any required alterations. If a change to the </w:t>
      </w:r>
      <w:r w:rsidR="0035045E">
        <w:t>R</w:t>
      </w:r>
      <w:r w:rsidR="00805B19">
        <w:t>eturn TSC is required, either:</w:t>
      </w:r>
    </w:p>
    <w:p w14:paraId="4E2F2765" w14:textId="64FD7881" w:rsidR="00805B19" w:rsidRDefault="00805B19" w:rsidP="00A11C82">
      <w:pPr>
        <w:pStyle w:val="Heading4"/>
        <w:numPr>
          <w:ilvl w:val="0"/>
          <w:numId w:val="10"/>
        </w:numPr>
        <w:tabs>
          <w:tab w:val="clear" w:pos="360"/>
          <w:tab w:val="num" w:pos="1083"/>
        </w:tabs>
        <w:spacing w:after="0"/>
        <w:ind w:left="1077" w:hanging="357"/>
        <w:jc w:val="both"/>
      </w:pPr>
      <w:r>
        <w:t xml:space="preserve">both Parties shall verbally agree any required change(s) to the </w:t>
      </w:r>
      <w:r w:rsidR="0035045E">
        <w:t>R</w:t>
      </w:r>
      <w:r>
        <w:t xml:space="preserve">eturn TSC, modify their copies of the </w:t>
      </w:r>
      <w:r w:rsidR="0035045E">
        <w:t>R</w:t>
      </w:r>
      <w:r>
        <w:t>eturn TSC accordingly and initial the agreed change(s); or</w:t>
      </w:r>
    </w:p>
    <w:p w14:paraId="02073F36" w14:textId="15A2E58C" w:rsidR="00805B19" w:rsidRDefault="00411232" w:rsidP="00A11C82">
      <w:pPr>
        <w:pStyle w:val="Heading4"/>
        <w:numPr>
          <w:ilvl w:val="0"/>
          <w:numId w:val="10"/>
        </w:numPr>
        <w:tabs>
          <w:tab w:val="clear" w:pos="360"/>
          <w:tab w:val="num" w:pos="1080"/>
        </w:tabs>
        <w:ind w:left="1080"/>
        <w:jc w:val="both"/>
      </w:pPr>
      <w:r>
        <w:t>The Company</w:t>
      </w:r>
      <w:r w:rsidR="00805B19">
        <w:t xml:space="preserve"> shall prepare a new </w:t>
      </w:r>
      <w:r w:rsidR="0035045E">
        <w:t>R</w:t>
      </w:r>
      <w:r w:rsidR="00805B19">
        <w:t xml:space="preserve">eturn TSC, completing and </w:t>
      </w:r>
      <w:r w:rsidR="0027114B">
        <w:t>sending</w:t>
      </w:r>
      <w:r w:rsidR="00805B19">
        <w:t xml:space="preserve"> the new </w:t>
      </w:r>
      <w:r w:rsidR="0035045E">
        <w:t>R</w:t>
      </w:r>
      <w:r w:rsidR="00805B19">
        <w:t xml:space="preserve">eturn TSC as described in </w:t>
      </w:r>
      <w:r w:rsidR="00506680">
        <w:t>3.4.6.6</w:t>
      </w:r>
      <w:r w:rsidR="00805B19">
        <w:t>.</w:t>
      </w:r>
    </w:p>
    <w:p w14:paraId="6B10B535" w14:textId="010C880A" w:rsidR="00805B19" w:rsidRDefault="00B94051" w:rsidP="00A11C82">
      <w:pPr>
        <w:pStyle w:val="Heading4"/>
        <w:tabs>
          <w:tab w:val="clear" w:pos="0"/>
          <w:tab w:val="num" w:pos="720"/>
        </w:tabs>
        <w:ind w:left="720" w:hanging="720"/>
        <w:jc w:val="both"/>
      </w:pPr>
      <w:r>
        <w:t>3.4.6.8</w:t>
      </w:r>
      <w:r>
        <w:tab/>
      </w:r>
      <w:r w:rsidR="00805B19">
        <w:t xml:space="preserve">If the change(s) to the Switching Method are significant, it may be necessary for </w:t>
      </w:r>
      <w:r w:rsidR="00411232">
        <w:t>The Company</w:t>
      </w:r>
      <w:r w:rsidR="00805B19">
        <w:t xml:space="preserve"> to notify the Affected User(s) of the proposed change(s) and discuss any relevant issues listed in Section </w:t>
      </w:r>
      <w:r w:rsidR="00506680">
        <w:t>3.4.6.2</w:t>
      </w:r>
      <w:r w:rsidR="00805B19">
        <w:t xml:space="preserve"> with the Affected User(s) prior to preparing a new </w:t>
      </w:r>
      <w:r w:rsidR="0035045E">
        <w:t>R</w:t>
      </w:r>
      <w:r w:rsidR="00805B19">
        <w:t>eturn TSC. The Switching Method shall be developed taking into account any operational issues or requirements raised by the relevant TO or Affected User(s).</w:t>
      </w:r>
    </w:p>
    <w:p w14:paraId="7B04B41B" w14:textId="58CB963D" w:rsidR="00805B19" w:rsidRDefault="00B94051" w:rsidP="00A11C82">
      <w:pPr>
        <w:pStyle w:val="Heading4"/>
        <w:tabs>
          <w:tab w:val="clear" w:pos="0"/>
          <w:tab w:val="num" w:pos="720"/>
        </w:tabs>
        <w:ind w:left="720" w:hanging="720"/>
        <w:jc w:val="both"/>
      </w:pPr>
      <w:r>
        <w:t>3.4.6.9</w:t>
      </w:r>
      <w:r>
        <w:tab/>
      </w:r>
      <w:r w:rsidR="00805B19">
        <w:t xml:space="preserve">Prior to commencing the Operational Switching programme (developed by the TO to meet the aims of the Switching Method), the relevant TO shall contact </w:t>
      </w:r>
      <w:r w:rsidR="00411232">
        <w:t>The Company</w:t>
      </w:r>
      <w:r w:rsidR="00805B19">
        <w:t xml:space="preserve"> and each Party shall complete part 1.3 of the </w:t>
      </w:r>
      <w:r w:rsidR="0035045E">
        <w:t>R</w:t>
      </w:r>
      <w:r w:rsidR="00805B19">
        <w:t xml:space="preserve">eturn TSC, by exchange of names, date and time. The relevant TO shall then:    </w:t>
      </w:r>
    </w:p>
    <w:p w14:paraId="7E7E5855" w14:textId="77777777" w:rsidR="00805B19" w:rsidRDefault="00805B19" w:rsidP="00A11C82">
      <w:pPr>
        <w:pStyle w:val="Heading4"/>
        <w:numPr>
          <w:ilvl w:val="0"/>
          <w:numId w:val="14"/>
        </w:numPr>
        <w:tabs>
          <w:tab w:val="clear" w:pos="360"/>
          <w:tab w:val="num" w:pos="1077"/>
        </w:tabs>
        <w:spacing w:after="0"/>
        <w:ind w:left="1071" w:hanging="357"/>
        <w:jc w:val="both"/>
      </w:pPr>
      <w:r>
        <w:t xml:space="preserve">have control of that Plant and/or Apparatus stated in the TSC; </w:t>
      </w:r>
    </w:p>
    <w:p w14:paraId="500F9DB4" w14:textId="77777777" w:rsidR="00805B19" w:rsidRDefault="00805B19" w:rsidP="00A11C82">
      <w:pPr>
        <w:pStyle w:val="Heading4"/>
        <w:numPr>
          <w:ilvl w:val="0"/>
          <w:numId w:val="14"/>
        </w:numPr>
        <w:tabs>
          <w:tab w:val="clear" w:pos="360"/>
          <w:tab w:val="num" w:pos="1077"/>
        </w:tabs>
        <w:spacing w:after="0"/>
        <w:ind w:left="1071" w:hanging="357"/>
        <w:jc w:val="both"/>
      </w:pPr>
      <w:r>
        <w:t xml:space="preserve">become the point of operational contact for the Affected User(s) at the affected site for the duration of the Operational Switching; </w:t>
      </w:r>
    </w:p>
    <w:p w14:paraId="0221E0BB" w14:textId="154F7B41" w:rsidR="00805B19" w:rsidRDefault="00805B19" w:rsidP="00A11C82">
      <w:pPr>
        <w:pStyle w:val="Heading4"/>
        <w:numPr>
          <w:ilvl w:val="0"/>
          <w:numId w:val="14"/>
        </w:numPr>
        <w:tabs>
          <w:tab w:val="clear" w:pos="360"/>
          <w:tab w:val="num" w:pos="1077"/>
        </w:tabs>
        <w:spacing w:after="0"/>
        <w:ind w:left="1071" w:hanging="357"/>
        <w:jc w:val="both"/>
      </w:pPr>
      <w:r>
        <w:t xml:space="preserve">notify the Affected User(s) of the change in operational contact from </w:t>
      </w:r>
      <w:r w:rsidR="00411232">
        <w:t>The Company</w:t>
      </w:r>
      <w:r>
        <w:t xml:space="preserve"> to TO; and </w:t>
      </w:r>
    </w:p>
    <w:p w14:paraId="68B70D58" w14:textId="77777777" w:rsidR="00805B19" w:rsidRDefault="00805B19" w:rsidP="00A11C82">
      <w:pPr>
        <w:pStyle w:val="Heading4"/>
        <w:numPr>
          <w:ilvl w:val="0"/>
          <w:numId w:val="14"/>
        </w:numPr>
        <w:tabs>
          <w:tab w:val="clear" w:pos="360"/>
          <w:tab w:val="num" w:pos="1077"/>
        </w:tabs>
        <w:ind w:left="1071" w:hanging="357"/>
        <w:jc w:val="both"/>
      </w:pPr>
      <w:r>
        <w:t>implement a Operational Switching programme.</w:t>
      </w:r>
    </w:p>
    <w:p w14:paraId="5187D7A4" w14:textId="18DFF724" w:rsidR="00805B19" w:rsidRDefault="00B94051" w:rsidP="00A11C82">
      <w:pPr>
        <w:pStyle w:val="Heading4"/>
        <w:tabs>
          <w:tab w:val="clear" w:pos="0"/>
          <w:tab w:val="num" w:pos="900"/>
        </w:tabs>
        <w:spacing w:after="240"/>
        <w:ind w:left="900" w:hanging="900"/>
        <w:jc w:val="both"/>
      </w:pPr>
      <w:r>
        <w:lastRenderedPageBreak/>
        <w:t>3.4.6.10</w:t>
      </w:r>
      <w:r>
        <w:tab/>
      </w:r>
      <w:r w:rsidR="00805B19">
        <w:t xml:space="preserve">On completion of the Operational Switching programme, the TO shall notify the Affected User(s) of its completion and inform the Affected User(s) that their operational contact is now </w:t>
      </w:r>
      <w:r w:rsidR="00411232">
        <w:t>The Company</w:t>
      </w:r>
      <w:r w:rsidR="00805B19">
        <w:t xml:space="preserve">. The TO shall then notify </w:t>
      </w:r>
      <w:r w:rsidR="00AB6B09">
        <w:t xml:space="preserve">The </w:t>
      </w:r>
      <w:r w:rsidR="00C21D00">
        <w:t xml:space="preserve">Company </w:t>
      </w:r>
      <w:r w:rsidR="00805B19">
        <w:t>tha</w:t>
      </w:r>
      <w:r w:rsidR="00320C82">
        <w:t xml:space="preserve">t </w:t>
      </w:r>
      <w:r w:rsidR="00805B19">
        <w:t xml:space="preserve">Operational Switching programme has been completed. Both Parties shall complete part 3 of the </w:t>
      </w:r>
      <w:r w:rsidR="0035045E">
        <w:t>R</w:t>
      </w:r>
      <w:r w:rsidR="00805B19">
        <w:t xml:space="preserve">eturn TSC, by exchange of names, date and time. </w:t>
      </w:r>
    </w:p>
    <w:p w14:paraId="636883EB" w14:textId="77777777" w:rsidR="00805B19" w:rsidRDefault="00B94051" w:rsidP="00A11C82">
      <w:pPr>
        <w:pStyle w:val="Heading3"/>
        <w:ind w:left="720" w:hanging="720"/>
        <w:jc w:val="both"/>
        <w:rPr>
          <w:b/>
        </w:rPr>
      </w:pPr>
      <w:bookmarkStart w:id="32" w:name="_Ref107187624"/>
      <w:r>
        <w:rPr>
          <w:b/>
        </w:rPr>
        <w:t>3.4.7</w:t>
      </w:r>
      <w:r>
        <w:rPr>
          <w:b/>
        </w:rPr>
        <w:tab/>
      </w:r>
      <w:r w:rsidR="00805B19">
        <w:rPr>
          <w:b/>
        </w:rPr>
        <w:t>Planned Operational Switching for the Partial return to Service of Plant and/or Apparatus</w:t>
      </w:r>
      <w:bookmarkEnd w:id="32"/>
    </w:p>
    <w:p w14:paraId="3B99CA4E" w14:textId="57808354" w:rsidR="00805B19" w:rsidRDefault="00B94051" w:rsidP="00A11C82">
      <w:pPr>
        <w:pStyle w:val="Heading4"/>
        <w:tabs>
          <w:tab w:val="clear" w:pos="0"/>
          <w:tab w:val="left" w:pos="720"/>
        </w:tabs>
        <w:ind w:left="720" w:hanging="720"/>
        <w:jc w:val="both"/>
      </w:pPr>
      <w:r>
        <w:t>3.4.7.1</w:t>
      </w:r>
      <w:r>
        <w:tab/>
      </w:r>
      <w:r w:rsidR="00805B19">
        <w:t xml:space="preserve">As soon as reasonably practicable prior to the partial return to service of Plant and/or Apparatus, the relevant TO shall inform </w:t>
      </w:r>
      <w:r w:rsidR="00AB6B09">
        <w:t>The Company</w:t>
      </w:r>
      <w:r w:rsidR="00805B19">
        <w:t xml:space="preserve"> of the impending return to service of any Plant and/or Apparatus. The TO shall provide </w:t>
      </w:r>
      <w:r w:rsidR="00AB6B09">
        <w:t xml:space="preserve">The </w:t>
      </w:r>
      <w:r w:rsidR="00C21D00">
        <w:t xml:space="preserve">Company </w:t>
      </w:r>
      <w:r w:rsidR="00805B19">
        <w:t xml:space="preserve">with any appropriate information. Both Parties shall evaluate the following, where appropriate: </w:t>
      </w:r>
    </w:p>
    <w:p w14:paraId="15F2D673" w14:textId="77777777" w:rsidR="00805B19" w:rsidRDefault="00805B19" w:rsidP="00A11C82">
      <w:pPr>
        <w:pStyle w:val="BodyText"/>
        <w:keepNext/>
        <w:keepLines/>
        <w:numPr>
          <w:ilvl w:val="0"/>
          <w:numId w:val="16"/>
        </w:numPr>
        <w:jc w:val="both"/>
      </w:pPr>
      <w:r>
        <w:t>the proposed Switching Method;</w:t>
      </w:r>
    </w:p>
    <w:p w14:paraId="2019B187" w14:textId="44CFC002" w:rsidR="00805B19" w:rsidRDefault="00805B19" w:rsidP="00A11C82">
      <w:pPr>
        <w:pStyle w:val="Heading4"/>
        <w:numPr>
          <w:ilvl w:val="0"/>
          <w:numId w:val="31"/>
        </w:numPr>
        <w:tabs>
          <w:tab w:val="clear" w:pos="360"/>
          <w:tab w:val="num" w:pos="1080"/>
        </w:tabs>
        <w:spacing w:after="0"/>
        <w:ind w:left="1080"/>
        <w:jc w:val="both"/>
      </w:pPr>
      <w:r>
        <w:t xml:space="preserve">in the case of </w:t>
      </w:r>
      <w:r w:rsidR="00AB6B09">
        <w:t>The Company</w:t>
      </w:r>
      <w:r>
        <w:t xml:space="preserve">, </w:t>
      </w:r>
      <w:r w:rsidR="0047706D">
        <w:t>National Electricity Transmission System</w:t>
      </w:r>
      <w:r>
        <w:t xml:space="preserve"> re-configuration requirements;  </w:t>
      </w:r>
    </w:p>
    <w:p w14:paraId="14BC40EB" w14:textId="77777777" w:rsidR="00805B19" w:rsidRDefault="00805B19" w:rsidP="00A11C82">
      <w:pPr>
        <w:pStyle w:val="BodyText"/>
        <w:keepNext/>
        <w:keepLines/>
        <w:numPr>
          <w:ilvl w:val="0"/>
          <w:numId w:val="16"/>
        </w:numPr>
        <w:jc w:val="both"/>
      </w:pPr>
      <w:r>
        <w:t xml:space="preserve">in the case of the relevant TO, the impact on their Transmission System;  </w:t>
      </w:r>
    </w:p>
    <w:p w14:paraId="151325AE" w14:textId="77777777" w:rsidR="00805B19" w:rsidRDefault="00805B19" w:rsidP="00A11C82">
      <w:pPr>
        <w:pStyle w:val="BodyText"/>
        <w:keepNext/>
        <w:keepLines/>
        <w:numPr>
          <w:ilvl w:val="0"/>
          <w:numId w:val="16"/>
        </w:numPr>
        <w:jc w:val="both"/>
      </w:pPr>
      <w:r>
        <w:t xml:space="preserve">requirements for modifications to Plant and/or Apparatus e.g. changes to Protection Apparatus; </w:t>
      </w:r>
    </w:p>
    <w:p w14:paraId="1A99416E" w14:textId="77777777" w:rsidR="00805B19" w:rsidRDefault="00805B19" w:rsidP="00A11C82">
      <w:pPr>
        <w:pStyle w:val="BodyText"/>
        <w:keepNext/>
        <w:keepLines/>
        <w:numPr>
          <w:ilvl w:val="0"/>
          <w:numId w:val="16"/>
        </w:numPr>
        <w:jc w:val="both"/>
      </w:pPr>
      <w:r>
        <w:t xml:space="preserve">issues or restrictions (including Operational Capability Limits (OCLs)) on Transmission Plant and/or Apparatus associated with the proposed Operational Switching; and/or </w:t>
      </w:r>
    </w:p>
    <w:p w14:paraId="046FDBCD" w14:textId="77777777" w:rsidR="00805B19" w:rsidRDefault="00805B19" w:rsidP="00A11C82">
      <w:pPr>
        <w:pStyle w:val="BodyText"/>
        <w:keepNext/>
        <w:keepLines/>
        <w:numPr>
          <w:ilvl w:val="0"/>
          <w:numId w:val="16"/>
        </w:numPr>
        <w:spacing w:after="120"/>
        <w:ind w:left="1077" w:hanging="357"/>
        <w:jc w:val="both"/>
      </w:pPr>
      <w:r>
        <w:t>other operational  information relevant to the Operational Switching.</w:t>
      </w:r>
    </w:p>
    <w:p w14:paraId="524FFBD9" w14:textId="7105F70C" w:rsidR="00805B19" w:rsidRDefault="00B94051" w:rsidP="00A11C82">
      <w:pPr>
        <w:pStyle w:val="Heading4"/>
        <w:tabs>
          <w:tab w:val="clear" w:pos="0"/>
          <w:tab w:val="num" w:pos="720"/>
        </w:tabs>
        <w:ind w:left="720" w:hanging="720"/>
        <w:jc w:val="both"/>
      </w:pPr>
      <w:r>
        <w:t>3.4.7.2</w:t>
      </w:r>
      <w:r>
        <w:tab/>
      </w:r>
      <w:r w:rsidR="00805B19">
        <w:t xml:space="preserve">After receipt of this notification and prior to the planned Operational Switching time, </w:t>
      </w:r>
      <w:r w:rsidR="00AB6B09">
        <w:t>The Company</w:t>
      </w:r>
      <w:r w:rsidR="00805B19">
        <w:t xml:space="preserve"> shall contact Affected Users In accordance with GB Grid Code OC7 to discuss:</w:t>
      </w:r>
    </w:p>
    <w:p w14:paraId="617D8C65" w14:textId="77777777" w:rsidR="00805B19" w:rsidRDefault="00805B19" w:rsidP="00A11C82">
      <w:pPr>
        <w:pStyle w:val="BodyText"/>
        <w:keepNext/>
        <w:keepLines/>
        <w:numPr>
          <w:ilvl w:val="0"/>
          <w:numId w:val="17"/>
        </w:numPr>
        <w:jc w:val="both"/>
      </w:pPr>
      <w:r>
        <w:t>any Operational Effect on the Affected Users’ Systems;</w:t>
      </w:r>
    </w:p>
    <w:p w14:paraId="287FF35B" w14:textId="77777777" w:rsidR="00805B19" w:rsidRDefault="00805B19" w:rsidP="00A11C82">
      <w:pPr>
        <w:pStyle w:val="BodyText"/>
        <w:keepNext/>
        <w:keepLines/>
        <w:numPr>
          <w:ilvl w:val="0"/>
          <w:numId w:val="17"/>
        </w:numPr>
        <w:jc w:val="both"/>
      </w:pPr>
      <w:r>
        <w:t>requirements for re-configuration of the Affected Users’ Systems; and/or</w:t>
      </w:r>
    </w:p>
    <w:p w14:paraId="4FA7BCC7" w14:textId="77777777" w:rsidR="00805B19" w:rsidRDefault="00805B19" w:rsidP="00A11C82">
      <w:pPr>
        <w:pStyle w:val="BodyText"/>
        <w:keepNext/>
        <w:keepLines/>
        <w:numPr>
          <w:ilvl w:val="0"/>
          <w:numId w:val="17"/>
        </w:numPr>
        <w:spacing w:after="120"/>
        <w:ind w:left="1077" w:hanging="357"/>
        <w:jc w:val="both"/>
      </w:pPr>
      <w:r>
        <w:t xml:space="preserve">any issues/restrictions associated with the Affected Users’ Systems that may have an Operational Effect on the Switching Method and/or the resulting System configuration. </w:t>
      </w:r>
    </w:p>
    <w:p w14:paraId="71020C83" w14:textId="0E61A1D2" w:rsidR="00805B19" w:rsidRDefault="00B94051" w:rsidP="00A11C82">
      <w:pPr>
        <w:pStyle w:val="Heading4"/>
        <w:tabs>
          <w:tab w:val="clear" w:pos="0"/>
          <w:tab w:val="num" w:pos="720"/>
        </w:tabs>
        <w:ind w:left="720" w:hanging="720"/>
        <w:jc w:val="both"/>
      </w:pPr>
      <w:r>
        <w:t>3.4.7.3</w:t>
      </w:r>
      <w:r>
        <w:tab/>
      </w:r>
      <w:r w:rsidR="00AB6B09">
        <w:t xml:space="preserve">The Company </w:t>
      </w:r>
      <w:r w:rsidR="00805B19">
        <w:t>shall inform the Affected User(s) of the approximate start time of the Operational Switching and that the relevant TO shall become the operational contact with the Affected User(s) at the affected site for the duration of the Operational Switching.</w:t>
      </w:r>
    </w:p>
    <w:p w14:paraId="76A6DED8" w14:textId="77777777" w:rsidR="00805B19" w:rsidRDefault="00B94051" w:rsidP="00A11C82">
      <w:pPr>
        <w:pStyle w:val="Heading4"/>
        <w:jc w:val="both"/>
      </w:pPr>
      <w:r>
        <w:t>3.4.7.4</w:t>
      </w:r>
      <w:r>
        <w:tab/>
      </w:r>
      <w:r w:rsidR="00805B19">
        <w:t>In part 3 of the original TSC under the heading ‘exceptions’, the TO shall identify:</w:t>
      </w:r>
    </w:p>
    <w:p w14:paraId="7ABFFBFA" w14:textId="77777777" w:rsidR="00805B19" w:rsidRDefault="00805B19" w:rsidP="00A11C82">
      <w:pPr>
        <w:pStyle w:val="Heading4"/>
        <w:numPr>
          <w:ilvl w:val="0"/>
          <w:numId w:val="21"/>
        </w:numPr>
        <w:tabs>
          <w:tab w:val="clear" w:pos="360"/>
          <w:tab w:val="num" w:pos="1080"/>
        </w:tabs>
        <w:spacing w:after="0"/>
        <w:ind w:left="1077" w:hanging="357"/>
        <w:jc w:val="both"/>
      </w:pPr>
      <w:r>
        <w:t>the Plant and/or Apparatus that shall remain on Outage; and</w:t>
      </w:r>
    </w:p>
    <w:p w14:paraId="32329B3C" w14:textId="77777777" w:rsidR="00924099" w:rsidRDefault="00805B19" w:rsidP="00A11C82">
      <w:pPr>
        <w:pStyle w:val="Heading4"/>
        <w:numPr>
          <w:ilvl w:val="0"/>
          <w:numId w:val="21"/>
        </w:numPr>
        <w:tabs>
          <w:tab w:val="clear" w:pos="360"/>
          <w:tab w:val="num" w:pos="1080"/>
        </w:tabs>
        <w:ind w:left="1080"/>
        <w:jc w:val="both"/>
      </w:pPr>
      <w:r>
        <w:t xml:space="preserve">the operational status of the disconnector(s) or physical separation that shall become the new boundary from the live </w:t>
      </w:r>
      <w:r w:rsidR="0047706D">
        <w:t>National Electricity Transmission System</w:t>
      </w:r>
      <w:r>
        <w:t>.</w:t>
      </w:r>
    </w:p>
    <w:p w14:paraId="5A7A188C" w14:textId="5289B0C8" w:rsidR="00805B19" w:rsidRDefault="00B94051" w:rsidP="00A11C82">
      <w:pPr>
        <w:pStyle w:val="Heading4"/>
        <w:tabs>
          <w:tab w:val="clear" w:pos="0"/>
        </w:tabs>
        <w:ind w:left="720" w:hanging="720"/>
      </w:pPr>
      <w:r>
        <w:t>3.4.7.5</w:t>
      </w:r>
      <w:r>
        <w:tab/>
      </w:r>
      <w:r w:rsidR="00924099">
        <w:t xml:space="preserve">Communicate the above details to </w:t>
      </w:r>
      <w:r w:rsidR="00AB6B09">
        <w:t>The Company</w:t>
      </w:r>
      <w:r w:rsidR="00924099">
        <w:t xml:space="preserve"> who shall a</w:t>
      </w:r>
      <w:r w:rsidR="00CC34C2">
        <w:t>pp</w:t>
      </w:r>
      <w:r w:rsidR="00924099">
        <w:t>end their copy of the relevant TSC accordingly.</w:t>
      </w:r>
      <w:r w:rsidR="00805B19">
        <w:t xml:space="preserve">  </w:t>
      </w:r>
    </w:p>
    <w:p w14:paraId="190CA534" w14:textId="0FF4556F" w:rsidR="00805B19" w:rsidRDefault="00B94051" w:rsidP="00A11C82">
      <w:pPr>
        <w:pStyle w:val="Heading4"/>
        <w:tabs>
          <w:tab w:val="clear" w:pos="0"/>
          <w:tab w:val="num" w:pos="720"/>
        </w:tabs>
        <w:ind w:left="720" w:hanging="720"/>
        <w:jc w:val="both"/>
      </w:pPr>
      <w:r>
        <w:t>3.4.7.6</w:t>
      </w:r>
      <w:r>
        <w:tab/>
      </w:r>
      <w:r w:rsidR="00AB6B09">
        <w:t xml:space="preserve">The Company </w:t>
      </w:r>
      <w:r w:rsidR="00805B19">
        <w:t xml:space="preserve">shall prepare and </w:t>
      </w:r>
      <w:r w:rsidR="0027114B">
        <w:t>send</w:t>
      </w:r>
      <w:r w:rsidR="00805B19">
        <w:t xml:space="preserve"> a new TSC (the Isolation TSC) </w:t>
      </w:r>
      <w:r w:rsidR="000222D6">
        <w:t>via a</w:t>
      </w:r>
      <w:r w:rsidR="001F24E4" w:rsidRPr="001F24E4">
        <w:t xml:space="preserve"> Designated Information Exchange System</w:t>
      </w:r>
      <w:r w:rsidR="001F24E4">
        <w:t xml:space="preserve"> </w:t>
      </w:r>
      <w:r w:rsidR="00805B19">
        <w:t xml:space="preserve">detailing the Plant and/or Apparatus that is to remain on Outage. </w:t>
      </w:r>
    </w:p>
    <w:p w14:paraId="152A766A" w14:textId="77777777" w:rsidR="00805B19" w:rsidRDefault="00B94051" w:rsidP="00A11C82">
      <w:pPr>
        <w:pStyle w:val="Heading4"/>
        <w:tabs>
          <w:tab w:val="clear" w:pos="0"/>
          <w:tab w:val="num" w:pos="720"/>
        </w:tabs>
        <w:ind w:left="720" w:hanging="720"/>
        <w:jc w:val="both"/>
      </w:pPr>
      <w:r>
        <w:t>3.4.7.7</w:t>
      </w:r>
      <w:r>
        <w:tab/>
      </w:r>
      <w:r w:rsidR="00805B19">
        <w:t xml:space="preserve">Part 2.2 of the Isolation TSC shall be completed by both Parties, by exchange of names, date and time. This document is then issued, leaving that Plant and/or Apparatus remaining on Outage under the TO’s control. </w:t>
      </w:r>
    </w:p>
    <w:p w14:paraId="190D6EAB" w14:textId="1AB31973" w:rsidR="00805B19" w:rsidRDefault="00B94051" w:rsidP="00A11C82">
      <w:pPr>
        <w:pStyle w:val="Heading4"/>
        <w:tabs>
          <w:tab w:val="clear" w:pos="0"/>
          <w:tab w:val="num" w:pos="720"/>
        </w:tabs>
        <w:ind w:left="720" w:hanging="720"/>
        <w:jc w:val="both"/>
      </w:pPr>
      <w:r>
        <w:t>3.4.7.8</w:t>
      </w:r>
      <w:r>
        <w:tab/>
      </w:r>
      <w:r w:rsidR="00805B19">
        <w:t xml:space="preserve">Part 3 of the original TSC shall then be completed by </w:t>
      </w:r>
      <w:r w:rsidR="00AB6B09">
        <w:t>The Company</w:t>
      </w:r>
      <w:r w:rsidR="00805B19">
        <w:t xml:space="preserve"> and the TO through the exchange of names, date and time, returning the stated Plant and/or Apparatus to</w:t>
      </w:r>
      <w:r w:rsidR="00685CC6">
        <w:t xml:space="preserve"> The Company</w:t>
      </w:r>
      <w:r w:rsidR="00805B19">
        <w:t>’s control and cancelling that TSC.</w:t>
      </w:r>
    </w:p>
    <w:p w14:paraId="335B4567" w14:textId="3FDCC842" w:rsidR="00805B19" w:rsidRDefault="00B94051" w:rsidP="00A11C82">
      <w:pPr>
        <w:pStyle w:val="Heading4"/>
        <w:tabs>
          <w:tab w:val="clear" w:pos="0"/>
          <w:tab w:val="num" w:pos="720"/>
        </w:tabs>
        <w:ind w:left="720" w:hanging="720"/>
        <w:jc w:val="both"/>
      </w:pPr>
      <w:r>
        <w:t>3.4.7.9</w:t>
      </w:r>
      <w:r>
        <w:tab/>
      </w:r>
      <w:r w:rsidR="00685CC6">
        <w:t xml:space="preserve">The Company </w:t>
      </w:r>
      <w:r w:rsidR="00805B19">
        <w:t>shall develop the proposed Switching Method and complete a new TSC (the Return TSC) for the return to service of the Plant and/or Apparatus that is not remaining on Outage, taking into account any operational issues or requirements raised by the relevant TO or Affected User.</w:t>
      </w:r>
    </w:p>
    <w:p w14:paraId="4F824B7F" w14:textId="22640B18" w:rsidR="00805B19" w:rsidRDefault="00B94051" w:rsidP="00A11C82">
      <w:pPr>
        <w:pStyle w:val="Heading4"/>
        <w:tabs>
          <w:tab w:val="left" w:pos="851"/>
        </w:tabs>
        <w:ind w:left="851" w:hanging="851"/>
        <w:jc w:val="both"/>
      </w:pPr>
      <w:bookmarkStart w:id="33" w:name="_Ref107187518"/>
      <w:r>
        <w:lastRenderedPageBreak/>
        <w:t xml:space="preserve">3.4.7.10 </w:t>
      </w:r>
      <w:r w:rsidR="00685CC6">
        <w:t xml:space="preserve">The Company </w:t>
      </w:r>
      <w:r w:rsidR="00805B19">
        <w:t xml:space="preserve">shall complete parts 1, 1.1 and 1.2 of the Return TSC and </w:t>
      </w:r>
      <w:r w:rsidR="00566364" w:rsidRPr="00566364">
        <w:t xml:space="preserve">send </w:t>
      </w:r>
      <w:r w:rsidR="000222D6">
        <w:t>via a</w:t>
      </w:r>
      <w:r w:rsidR="00566364" w:rsidRPr="00566364">
        <w:t xml:space="preserve"> Designated Information Exchange System</w:t>
      </w:r>
      <w:r w:rsidR="00B36FF1">
        <w:t xml:space="preserve"> </w:t>
      </w:r>
      <w:r w:rsidR="00805B19">
        <w:t>the Return TSC to the relevant TO as soon as reasonably practicable.</w:t>
      </w:r>
      <w:bookmarkEnd w:id="33"/>
    </w:p>
    <w:p w14:paraId="54972120" w14:textId="43B666C8" w:rsidR="00805B19" w:rsidRDefault="00B94051" w:rsidP="00A11C82">
      <w:pPr>
        <w:pStyle w:val="Heading4"/>
        <w:tabs>
          <w:tab w:val="left" w:pos="851"/>
        </w:tabs>
        <w:ind w:left="851" w:hanging="851"/>
        <w:jc w:val="both"/>
      </w:pPr>
      <w:r>
        <w:t xml:space="preserve">3.4.7.11 </w:t>
      </w:r>
      <w:r w:rsidR="00805B19">
        <w:t xml:space="preserve">On receipt of the Return TSC, the relevant TO shall check the Switching Method and, if necessary, inform </w:t>
      </w:r>
      <w:r w:rsidR="00685CC6">
        <w:t xml:space="preserve"> The Company </w:t>
      </w:r>
      <w:r w:rsidR="00805B19">
        <w:t>of any required alterations. If a change to the Return TSC is required, either:</w:t>
      </w:r>
    </w:p>
    <w:p w14:paraId="44DEA83C" w14:textId="77777777" w:rsidR="00805B19" w:rsidRDefault="00805B19" w:rsidP="00A11C82">
      <w:pPr>
        <w:pStyle w:val="Heading4"/>
        <w:numPr>
          <w:ilvl w:val="0"/>
          <w:numId w:val="10"/>
        </w:numPr>
        <w:tabs>
          <w:tab w:val="clear" w:pos="360"/>
          <w:tab w:val="num" w:pos="1083"/>
        </w:tabs>
        <w:spacing w:after="0"/>
        <w:ind w:left="1077" w:hanging="357"/>
        <w:jc w:val="both"/>
      </w:pPr>
      <w:r>
        <w:t>both Parties shall verbally agree any required change(s) to the Return TSC,  modify their copies of the Return TSC accordingly and initial the agreed change(s); or</w:t>
      </w:r>
    </w:p>
    <w:p w14:paraId="2CE8D6F2" w14:textId="13F41075" w:rsidR="00805B19" w:rsidRDefault="00084A57" w:rsidP="00A11C82">
      <w:pPr>
        <w:pStyle w:val="Heading4"/>
        <w:numPr>
          <w:ilvl w:val="0"/>
          <w:numId w:val="10"/>
        </w:numPr>
        <w:tabs>
          <w:tab w:val="clear" w:pos="360"/>
          <w:tab w:val="num" w:pos="1080"/>
        </w:tabs>
        <w:ind w:left="1080"/>
        <w:jc w:val="both"/>
      </w:pPr>
      <w:r>
        <w:t xml:space="preserve">The Company </w:t>
      </w:r>
      <w:r w:rsidR="00805B19">
        <w:t xml:space="preserve">shall prepare a new Return TSC, completing and </w:t>
      </w:r>
      <w:r w:rsidR="00B22DD9">
        <w:t>sending</w:t>
      </w:r>
      <w:r w:rsidR="00B36FF1">
        <w:t xml:space="preserve"> </w:t>
      </w:r>
      <w:r w:rsidR="00805B19">
        <w:t xml:space="preserve">the new Return TSC as described in </w:t>
      </w:r>
      <w:r w:rsidR="00506680">
        <w:t>3.4.7.9</w:t>
      </w:r>
      <w:r w:rsidR="00805B19">
        <w:t>.</w:t>
      </w:r>
    </w:p>
    <w:p w14:paraId="7B8AD0E3" w14:textId="49C14925" w:rsidR="00805B19" w:rsidRDefault="00B94051" w:rsidP="00A11C82">
      <w:pPr>
        <w:pStyle w:val="Heading4"/>
        <w:tabs>
          <w:tab w:val="left" w:pos="851"/>
        </w:tabs>
        <w:ind w:left="851" w:hanging="851"/>
        <w:jc w:val="both"/>
      </w:pPr>
      <w:r>
        <w:t xml:space="preserve">3.4.7.12 </w:t>
      </w:r>
      <w:r w:rsidR="00805B19">
        <w:t xml:space="preserve">If the change(s) to the Switching Method are significant, it may be necessary for </w:t>
      </w:r>
      <w:r w:rsidR="00084A57">
        <w:t xml:space="preserve">The Company </w:t>
      </w:r>
      <w:r w:rsidR="00805B19">
        <w:t xml:space="preserve"> to notify the Affected User(s) of the proposed changes and discuss any relevant issues listed in section </w:t>
      </w:r>
      <w:r w:rsidR="00506680">
        <w:t>3.4.6.2</w:t>
      </w:r>
      <w:r w:rsidR="00805B19">
        <w:t xml:space="preserve"> with the Affected User(s) prior to preparing a new Return TSC. The Switching Method shall be developed taking into account any operational issues or requirements raised by the relevant TO or Affected User(s).</w:t>
      </w:r>
    </w:p>
    <w:p w14:paraId="177C7F8A" w14:textId="171FFCF1" w:rsidR="00805B19" w:rsidRDefault="00B94051" w:rsidP="00A11C82">
      <w:pPr>
        <w:pStyle w:val="Heading4"/>
        <w:tabs>
          <w:tab w:val="left" w:pos="851"/>
        </w:tabs>
        <w:ind w:left="851" w:hanging="851"/>
        <w:jc w:val="both"/>
      </w:pPr>
      <w:r>
        <w:t>3.4.7.13</w:t>
      </w:r>
      <w:r>
        <w:tab/>
      </w:r>
      <w:r w:rsidR="00805B19">
        <w:t xml:space="preserve">Prior to commencing the Operational Switching programme (developed by the TO to meet the aims of the Switching Method), the relevant TO shall contact </w:t>
      </w:r>
      <w:r w:rsidR="00084A57">
        <w:t>The Company</w:t>
      </w:r>
      <w:r w:rsidR="00805B19">
        <w:t xml:space="preserve"> and each Party shall complete part 1.3 of the Return (or new Return) TSC, by exchange of names, date and time. The relevant TO shall then:    </w:t>
      </w:r>
    </w:p>
    <w:p w14:paraId="1E359A57" w14:textId="77777777" w:rsidR="00805B19" w:rsidRDefault="00805B19" w:rsidP="00A11C82">
      <w:pPr>
        <w:pStyle w:val="Heading4"/>
        <w:numPr>
          <w:ilvl w:val="0"/>
          <w:numId w:val="14"/>
        </w:numPr>
        <w:tabs>
          <w:tab w:val="clear" w:pos="360"/>
          <w:tab w:val="num" w:pos="1214"/>
        </w:tabs>
        <w:spacing w:after="0"/>
        <w:ind w:left="1208" w:hanging="357"/>
        <w:jc w:val="both"/>
      </w:pPr>
      <w:r>
        <w:t xml:space="preserve">have control of that Plant and/or Apparatus stated in the TSC; </w:t>
      </w:r>
    </w:p>
    <w:p w14:paraId="096EC0D8" w14:textId="77777777" w:rsidR="00805B19" w:rsidRDefault="00805B19" w:rsidP="00A11C82">
      <w:pPr>
        <w:pStyle w:val="Heading4"/>
        <w:numPr>
          <w:ilvl w:val="0"/>
          <w:numId w:val="14"/>
        </w:numPr>
        <w:tabs>
          <w:tab w:val="clear" w:pos="360"/>
          <w:tab w:val="num" w:pos="1214"/>
        </w:tabs>
        <w:spacing w:after="0"/>
        <w:ind w:left="1208" w:hanging="357"/>
        <w:jc w:val="both"/>
      </w:pPr>
      <w:r>
        <w:t>become the point of operational contact for the Affected User(s) at the affected site for the duration of the Operational Switching;</w:t>
      </w:r>
    </w:p>
    <w:p w14:paraId="78E8CBA6" w14:textId="040FA62F" w:rsidR="00805B19" w:rsidRDefault="00805B19" w:rsidP="00A11C82">
      <w:pPr>
        <w:pStyle w:val="Heading4"/>
        <w:numPr>
          <w:ilvl w:val="0"/>
          <w:numId w:val="14"/>
        </w:numPr>
        <w:tabs>
          <w:tab w:val="clear" w:pos="360"/>
          <w:tab w:val="num" w:pos="1214"/>
        </w:tabs>
        <w:spacing w:after="0"/>
        <w:ind w:left="1208" w:hanging="357"/>
        <w:jc w:val="both"/>
      </w:pPr>
      <w:r>
        <w:t xml:space="preserve">notify the Affected User(s) of the change in operational  contact from </w:t>
      </w:r>
      <w:r w:rsidR="00084A57">
        <w:t xml:space="preserve">The Company </w:t>
      </w:r>
      <w:r>
        <w:t xml:space="preserve">to TO; and </w:t>
      </w:r>
    </w:p>
    <w:p w14:paraId="15D98D74" w14:textId="77777777" w:rsidR="00805B19" w:rsidRDefault="00805B19" w:rsidP="00A11C82">
      <w:pPr>
        <w:pStyle w:val="Heading4"/>
        <w:numPr>
          <w:ilvl w:val="0"/>
          <w:numId w:val="14"/>
        </w:numPr>
        <w:tabs>
          <w:tab w:val="clear" w:pos="360"/>
          <w:tab w:val="num" w:pos="1214"/>
        </w:tabs>
        <w:ind w:left="1208" w:hanging="357"/>
        <w:jc w:val="both"/>
      </w:pPr>
      <w:r>
        <w:t>implement a Operational Switching programme.</w:t>
      </w:r>
    </w:p>
    <w:p w14:paraId="56144F37" w14:textId="265BCD5E" w:rsidR="00C83AA6" w:rsidRDefault="00B94051" w:rsidP="00A11C82">
      <w:pPr>
        <w:pStyle w:val="Heading4"/>
        <w:tabs>
          <w:tab w:val="left" w:pos="851"/>
        </w:tabs>
        <w:ind w:left="851" w:hanging="851"/>
      </w:pPr>
      <w:r>
        <w:t>3.4.7.14</w:t>
      </w:r>
      <w:r>
        <w:tab/>
      </w:r>
      <w:r w:rsidR="00805B19">
        <w:t xml:space="preserve">On completion of the Operational Switching programme, the TO shall notify the Affected User(s) of its completion and inform the Affected User(s) that their operational contact is now </w:t>
      </w:r>
      <w:r w:rsidR="00084A57">
        <w:t>The Company</w:t>
      </w:r>
      <w:r w:rsidR="00805B19">
        <w:t xml:space="preserve">. The TO shall then notify </w:t>
      </w:r>
      <w:r w:rsidR="005147CD">
        <w:t xml:space="preserve">The Company </w:t>
      </w:r>
      <w:r w:rsidR="00805B19">
        <w:t xml:space="preserve">that the Operational Switching programme has been completed. Both Parties shall complete part 3 of the Return (or new Return) TSC, by exchange of names, date and </w:t>
      </w:r>
      <w:r w:rsidR="00C83AA6">
        <w:t>time.</w:t>
      </w:r>
    </w:p>
    <w:p w14:paraId="642FD409" w14:textId="77777777" w:rsidR="00C83AA6" w:rsidRDefault="00C83AA6" w:rsidP="00A11C82">
      <w:pPr>
        <w:pStyle w:val="Heading4"/>
        <w:tabs>
          <w:tab w:val="clear" w:pos="0"/>
        </w:tabs>
      </w:pPr>
    </w:p>
    <w:p w14:paraId="19E63C0E" w14:textId="77777777" w:rsidR="00805B19" w:rsidRDefault="00805B19" w:rsidP="00A11C82">
      <w:pPr>
        <w:pStyle w:val="Heading2"/>
      </w:pPr>
      <w:r w:rsidRPr="00F84987">
        <w:t>Alarms and</w:t>
      </w:r>
      <w:r>
        <w:t>/or Events during Switching</w:t>
      </w:r>
    </w:p>
    <w:p w14:paraId="309AB64F" w14:textId="2AE24FD0" w:rsidR="00805B19" w:rsidRPr="0047706D" w:rsidRDefault="00B94051" w:rsidP="00A11C82">
      <w:pPr>
        <w:pStyle w:val="Heading3"/>
        <w:ind w:left="720" w:hanging="720"/>
        <w:jc w:val="both"/>
      </w:pPr>
      <w:r>
        <w:t>3.5.1</w:t>
      </w:r>
      <w:r>
        <w:tab/>
      </w:r>
      <w:r w:rsidR="00805B19">
        <w:t xml:space="preserve">If, immediately prior to or during implementation of an Operational Switching programme, an unexpected alarm or Event occurs that the relevant TO believes has or may have an Operational Effect on the proposed Operational Switching programme, the TO shall contact </w:t>
      </w:r>
      <w:r w:rsidR="005147CD">
        <w:t>The Company</w:t>
      </w:r>
      <w:r w:rsidR="00805B19">
        <w:t xml:space="preserve"> to discuss the implications and agree any actions that maybe required. </w:t>
      </w:r>
      <w:r w:rsidR="00805B19" w:rsidRPr="0047706D">
        <w:t>STCP 02-1 Alarm and Event Management shall be followed as appropriate.</w:t>
      </w:r>
    </w:p>
    <w:p w14:paraId="3A50CAA5" w14:textId="6634D214" w:rsidR="00805B19" w:rsidRPr="0047706D" w:rsidRDefault="00B94051" w:rsidP="00A11C82">
      <w:pPr>
        <w:pStyle w:val="Heading3"/>
        <w:ind w:left="720" w:hanging="720"/>
        <w:jc w:val="both"/>
      </w:pPr>
      <w:r>
        <w:t>3.5.2</w:t>
      </w:r>
      <w:r>
        <w:tab/>
      </w:r>
      <w:r w:rsidR="00805B19" w:rsidRPr="0047706D">
        <w:t xml:space="preserve">If, during Operational Switching, </w:t>
      </w:r>
      <w:r w:rsidR="005147CD">
        <w:t>The Company</w:t>
      </w:r>
      <w:r w:rsidR="00805B19" w:rsidRPr="0047706D">
        <w:t xml:space="preserve"> becomes aware of any reason to stop or delay</w:t>
      </w:r>
      <w:r w:rsidR="00DB6AAE">
        <w:t xml:space="preserve">, </w:t>
      </w:r>
      <w:r w:rsidR="00805B19" w:rsidRPr="0047706D">
        <w:t xml:space="preserve">including changes of conditions (as described in section </w:t>
      </w:r>
      <w:r w:rsidR="00805B19" w:rsidRPr="0047706D">
        <w:fldChar w:fldCharType="begin"/>
      </w:r>
      <w:r w:rsidR="00805B19" w:rsidRPr="0047706D">
        <w:instrText xml:space="preserve"> REF _Ref107187371 \r \h </w:instrText>
      </w:r>
      <w:r w:rsidR="0047706D">
        <w:instrText xml:space="preserve"> \* MERGEFORMAT </w:instrText>
      </w:r>
      <w:r w:rsidR="00805B19" w:rsidRPr="0047706D">
        <w:fldChar w:fldCharType="separate"/>
      </w:r>
      <w:r w:rsidR="00D245BB">
        <w:t>3.15</w:t>
      </w:r>
      <w:r w:rsidR="00805B19" w:rsidRPr="0047706D">
        <w:fldChar w:fldCharType="end"/>
      </w:r>
      <w:r w:rsidR="00805B19" w:rsidRPr="0047706D">
        <w:t xml:space="preserve">). </w:t>
      </w:r>
      <w:r w:rsidR="005147CD">
        <w:t xml:space="preserve">The Company </w:t>
      </w:r>
      <w:r w:rsidR="00805B19" w:rsidRPr="0047706D">
        <w:t>shall contact the relevant TO to discuss and agree any actions that may be required. STCP 02-1 Alarm and Event Management shall be followed as appropriate.</w:t>
      </w:r>
    </w:p>
    <w:p w14:paraId="487ADC88" w14:textId="77777777" w:rsidR="00805B19" w:rsidRDefault="00B94051" w:rsidP="00A11C82">
      <w:pPr>
        <w:pStyle w:val="Heading3"/>
        <w:ind w:left="720" w:hanging="720"/>
        <w:jc w:val="both"/>
      </w:pPr>
      <w:r>
        <w:t>3.5.3</w:t>
      </w:r>
      <w:r>
        <w:tab/>
      </w:r>
      <w:r w:rsidR="00805B19" w:rsidRPr="0047706D">
        <w:t>When ferro-resonance conditions are identified</w:t>
      </w:r>
      <w:r w:rsidR="00805B19">
        <w:t>, the relevant TO shall endeavour (in accordance with TO procedures) to remove the ferro-resonance by:</w:t>
      </w:r>
    </w:p>
    <w:p w14:paraId="2C6B16EA" w14:textId="77777777" w:rsidR="00805B19" w:rsidRDefault="00805B19" w:rsidP="00A11C82">
      <w:pPr>
        <w:pStyle w:val="Heading4"/>
        <w:numPr>
          <w:ilvl w:val="0"/>
          <w:numId w:val="18"/>
        </w:numPr>
        <w:spacing w:after="0"/>
        <w:jc w:val="both"/>
      </w:pPr>
      <w:r>
        <w:t xml:space="preserve">initiating any quenching schemes (automatic or manual); or </w:t>
      </w:r>
    </w:p>
    <w:p w14:paraId="235AC9C1" w14:textId="77777777" w:rsidR="00805B19" w:rsidRDefault="00805B19" w:rsidP="00A11C82">
      <w:pPr>
        <w:pStyle w:val="Heading4"/>
        <w:numPr>
          <w:ilvl w:val="0"/>
          <w:numId w:val="18"/>
        </w:numPr>
        <w:ind w:left="1077" w:hanging="357"/>
        <w:jc w:val="both"/>
      </w:pPr>
      <w:r>
        <w:t>manually open</w:t>
      </w:r>
      <w:r w:rsidR="00DB6AAE">
        <w:t>ing</w:t>
      </w:r>
      <w:r>
        <w:t xml:space="preserve"> the respective disconnector(s), as appropriate.</w:t>
      </w:r>
    </w:p>
    <w:p w14:paraId="6CFAB42C" w14:textId="5E6F2444" w:rsidR="00805B19" w:rsidRDefault="00B94051" w:rsidP="00A11C82">
      <w:pPr>
        <w:pStyle w:val="Heading3"/>
        <w:suppressLineNumbers/>
        <w:ind w:left="720" w:hanging="720"/>
        <w:jc w:val="both"/>
      </w:pPr>
      <w:r>
        <w:t>3..5.4</w:t>
      </w:r>
      <w:r>
        <w:tab/>
      </w:r>
      <w:r w:rsidR="00805B19">
        <w:t xml:space="preserve">As soon as is reasonably practicable the TO shall notify </w:t>
      </w:r>
      <w:r w:rsidR="005147CD">
        <w:t>The Company</w:t>
      </w:r>
      <w:r w:rsidR="00805B19">
        <w:t xml:space="preserve"> of the occurrence of ferro-resonance conditions and any actions taken. </w:t>
      </w:r>
    </w:p>
    <w:p w14:paraId="68DEEBA0" w14:textId="77777777" w:rsidR="00805B19" w:rsidRDefault="00805B19" w:rsidP="00A11C82">
      <w:pPr>
        <w:pStyle w:val="BodyText"/>
        <w:keepNext/>
        <w:keepLines/>
        <w:suppressLineNumbers/>
        <w:rPr>
          <w:i/>
        </w:rPr>
      </w:pPr>
    </w:p>
    <w:p w14:paraId="4B024BD7" w14:textId="77777777" w:rsidR="00805B19" w:rsidRDefault="00805B19" w:rsidP="00A11C82">
      <w:pPr>
        <w:pStyle w:val="Heading2"/>
        <w:suppressLineNumbers/>
      </w:pPr>
      <w:r>
        <w:t>Unplanned Switching</w:t>
      </w:r>
    </w:p>
    <w:p w14:paraId="32245478" w14:textId="77777777" w:rsidR="00805B19" w:rsidRDefault="00B94051" w:rsidP="00A11C82">
      <w:pPr>
        <w:pStyle w:val="Heading3"/>
        <w:jc w:val="both"/>
        <w:rPr>
          <w:b/>
        </w:rPr>
      </w:pPr>
      <w:r>
        <w:rPr>
          <w:b/>
        </w:rPr>
        <w:lastRenderedPageBreak/>
        <w:t>3.6.1</w:t>
      </w:r>
      <w:r>
        <w:rPr>
          <w:b/>
        </w:rPr>
        <w:tab/>
      </w:r>
      <w:r w:rsidR="00805B19">
        <w:rPr>
          <w:b/>
        </w:rPr>
        <w:t>Emergency Switching</w:t>
      </w:r>
    </w:p>
    <w:p w14:paraId="36C93F82" w14:textId="77777777" w:rsidR="00805B19" w:rsidRPr="0047706D" w:rsidRDefault="00B94051" w:rsidP="00A11C82">
      <w:pPr>
        <w:pStyle w:val="Heading4"/>
        <w:tabs>
          <w:tab w:val="clear" w:pos="0"/>
          <w:tab w:val="num" w:pos="720"/>
        </w:tabs>
        <w:ind w:left="720" w:hanging="720"/>
        <w:jc w:val="both"/>
      </w:pPr>
      <w:r>
        <w:t>3.6.1.1</w:t>
      </w:r>
      <w:r>
        <w:tab/>
      </w:r>
      <w:r w:rsidR="00805B19">
        <w:t xml:space="preserve">Emergency action shall be taken in accordance with </w:t>
      </w:r>
      <w:r w:rsidR="00805B19" w:rsidRPr="0047706D">
        <w:t xml:space="preserve">STCP 09-2 Site and Public Safety. </w:t>
      </w:r>
    </w:p>
    <w:p w14:paraId="619635BE" w14:textId="68CF22A9" w:rsidR="00805B19" w:rsidRPr="0047706D" w:rsidRDefault="00B94051" w:rsidP="00A11C82">
      <w:pPr>
        <w:pStyle w:val="Heading4"/>
        <w:tabs>
          <w:tab w:val="clear" w:pos="0"/>
          <w:tab w:val="num" w:pos="720"/>
        </w:tabs>
        <w:ind w:left="720" w:hanging="720"/>
        <w:jc w:val="both"/>
      </w:pPr>
      <w:r>
        <w:t>3.6.1.2</w:t>
      </w:r>
      <w:r>
        <w:tab/>
      </w:r>
      <w:r w:rsidR="00805B19" w:rsidRPr="0047706D">
        <w:t xml:space="preserve">In emergency situations, immediate Operational Switching of Plant and/or Apparatus on a TO’s Transmission System may be required. The relevant TO may carry out Operational Switching to release the equipment concerned without reference to </w:t>
      </w:r>
      <w:r w:rsidR="005147CD">
        <w:t>The Company</w:t>
      </w:r>
      <w:r w:rsidR="00805B19" w:rsidRPr="0047706D">
        <w:t xml:space="preserve"> and/or the Affected User(s) in accordance with the STCP 09-2 Site and Public Safety.</w:t>
      </w:r>
    </w:p>
    <w:p w14:paraId="5A9899DB" w14:textId="77777777" w:rsidR="00805B19" w:rsidRDefault="00B94051" w:rsidP="00A11C82">
      <w:pPr>
        <w:pStyle w:val="Heading4"/>
        <w:tabs>
          <w:tab w:val="clear" w:pos="0"/>
          <w:tab w:val="num" w:pos="720"/>
        </w:tabs>
        <w:ind w:left="720" w:hanging="720"/>
        <w:jc w:val="both"/>
      </w:pPr>
      <w:bookmarkStart w:id="34" w:name="_Ref107187578"/>
      <w:r>
        <w:t>3.6.1.3</w:t>
      </w:r>
      <w:r>
        <w:tab/>
      </w:r>
      <w:r w:rsidR="00805B19">
        <w:t xml:space="preserve">When time allows, the procedure outlined in section </w:t>
      </w:r>
      <w:r w:rsidR="00506680">
        <w:t>3.4.2</w:t>
      </w:r>
      <w:r w:rsidR="00805B19">
        <w:t xml:space="preserve"> shall be followed. However, it may be necessary for the TSC to be completed after the Operational Switching. In such cases, a verbal Switching Method shall be used.</w:t>
      </w:r>
      <w:bookmarkEnd w:id="34"/>
    </w:p>
    <w:p w14:paraId="2B534C9D" w14:textId="77777777" w:rsidR="00805B19" w:rsidRDefault="00805B19" w:rsidP="00A11C82">
      <w:pPr>
        <w:pStyle w:val="Heading4"/>
        <w:tabs>
          <w:tab w:val="clear" w:pos="0"/>
          <w:tab w:val="num" w:pos="720"/>
        </w:tabs>
        <w:ind w:left="720" w:hanging="720"/>
      </w:pPr>
      <w:r>
        <w:t xml:space="preserve"> </w:t>
      </w:r>
      <w:r w:rsidR="00B94051">
        <w:t>3.6.1.4</w:t>
      </w:r>
      <w:r w:rsidR="00B94051">
        <w:tab/>
      </w:r>
      <w:r>
        <w:t>The relevant TO will be responsible for operational contact with the Affected User(s) (where time allows) before completing the required Operational Switching.</w:t>
      </w:r>
    </w:p>
    <w:p w14:paraId="35AEE5A6" w14:textId="77777777" w:rsidR="00805B19" w:rsidRDefault="00B94051" w:rsidP="00A11C82">
      <w:pPr>
        <w:pStyle w:val="Heading4"/>
        <w:tabs>
          <w:tab w:val="clear" w:pos="0"/>
          <w:tab w:val="num" w:pos="720"/>
        </w:tabs>
        <w:ind w:left="720" w:hanging="720"/>
      </w:pPr>
      <w:r>
        <w:t>3.6.1.5</w:t>
      </w:r>
      <w:r>
        <w:tab/>
      </w:r>
      <w:r w:rsidR="00805B19">
        <w:t xml:space="preserve"> If a TSC has not been completed under section </w:t>
      </w:r>
      <w:r w:rsidR="00506680">
        <w:t>3.6.1.3</w:t>
      </w:r>
      <w:r w:rsidR="00805B19">
        <w:t>, when the Plant and/or Apparatus cannot be immediately returned to operational service, a TSC will be issued as soon as reasonably practicable and in any case before a TO establishes Safety Precautions (if required).</w:t>
      </w:r>
    </w:p>
    <w:p w14:paraId="11ACD724" w14:textId="3BD5E6FF" w:rsidR="00805B19" w:rsidRDefault="00B94051" w:rsidP="00A11C82">
      <w:pPr>
        <w:pStyle w:val="Heading4"/>
        <w:tabs>
          <w:tab w:val="clear" w:pos="0"/>
          <w:tab w:val="num" w:pos="720"/>
        </w:tabs>
        <w:ind w:left="720" w:hanging="720"/>
      </w:pPr>
      <w:r>
        <w:t>3.6.1.6</w:t>
      </w:r>
      <w:r>
        <w:tab/>
      </w:r>
      <w:r w:rsidR="00805B19">
        <w:t xml:space="preserve">Where relevant, the TO shall supply </w:t>
      </w:r>
      <w:r w:rsidR="00494D2A">
        <w:t xml:space="preserve">The Company </w:t>
      </w:r>
      <w:r w:rsidR="00805B19">
        <w:t>with appropriate OCLs as soon as practicable.</w:t>
      </w:r>
    </w:p>
    <w:p w14:paraId="2EC63EA5" w14:textId="77777777" w:rsidR="00B94051" w:rsidRPr="00B94051" w:rsidRDefault="00B94051">
      <w:pPr>
        <w:keepNext/>
        <w:pPrChange w:id="35" w:author="Amanda Rooney" w:date="2026-01-08T15:50:00Z">
          <w:pPr>
            <w:keepNext/>
            <w:ind w:left="709" w:hanging="709"/>
          </w:pPr>
        </w:pPrChange>
      </w:pPr>
    </w:p>
    <w:p w14:paraId="065E0D1F" w14:textId="77777777" w:rsidR="00805B19" w:rsidRDefault="00B94051" w:rsidP="00A11C82">
      <w:pPr>
        <w:pStyle w:val="Heading3"/>
        <w:jc w:val="both"/>
        <w:rPr>
          <w:b/>
        </w:rPr>
      </w:pPr>
      <w:r>
        <w:rPr>
          <w:b/>
        </w:rPr>
        <w:t>3.6.2</w:t>
      </w:r>
      <w:r>
        <w:rPr>
          <w:b/>
        </w:rPr>
        <w:tab/>
      </w:r>
      <w:r w:rsidR="00805B19">
        <w:rPr>
          <w:b/>
        </w:rPr>
        <w:t>Post fault Operational Switching</w:t>
      </w:r>
    </w:p>
    <w:p w14:paraId="612A152F" w14:textId="1224707A" w:rsidR="00805B19" w:rsidRDefault="00B94051" w:rsidP="00A11C82">
      <w:pPr>
        <w:pStyle w:val="Heading4"/>
        <w:tabs>
          <w:tab w:val="clear" w:pos="0"/>
          <w:tab w:val="num" w:pos="720"/>
        </w:tabs>
        <w:ind w:left="720" w:hanging="720"/>
        <w:jc w:val="both"/>
      </w:pPr>
      <w:r>
        <w:t>3.6.2.1</w:t>
      </w:r>
      <w:r>
        <w:tab/>
      </w:r>
      <w:r w:rsidR="00805B19">
        <w:t xml:space="preserve">As soon as reasonably practicable after the automatic Operation of Protection Apparatus, removing any Plant and/or Apparatus from operational service, </w:t>
      </w:r>
      <w:r w:rsidR="00494D2A">
        <w:t xml:space="preserve">The Company </w:t>
      </w:r>
      <w:r w:rsidR="00805B19">
        <w:t>shall contact the relevant TO to evaluate the Operational Effects.</w:t>
      </w:r>
    </w:p>
    <w:p w14:paraId="267B8B63" w14:textId="448A3C51" w:rsidR="00805B19" w:rsidRDefault="00B94051" w:rsidP="00A11C82">
      <w:pPr>
        <w:pStyle w:val="Heading4"/>
        <w:tabs>
          <w:tab w:val="clear" w:pos="0"/>
          <w:tab w:val="num" w:pos="720"/>
        </w:tabs>
        <w:ind w:left="720" w:hanging="720"/>
        <w:jc w:val="both"/>
      </w:pPr>
      <w:r>
        <w:t>3.6.2.2</w:t>
      </w:r>
      <w:r>
        <w:tab/>
      </w:r>
      <w:r w:rsidR="006218B5">
        <w:t xml:space="preserve">The Company </w:t>
      </w:r>
      <w:r w:rsidR="00805B19">
        <w:t>shall contact the Affected User(s) In accordance with GB Grid Code OC7 to discuss:</w:t>
      </w:r>
    </w:p>
    <w:p w14:paraId="6C9F0A3D" w14:textId="77777777" w:rsidR="00805B19" w:rsidRDefault="00805B19" w:rsidP="00A11C82">
      <w:pPr>
        <w:pStyle w:val="Heading4"/>
        <w:numPr>
          <w:ilvl w:val="0"/>
          <w:numId w:val="27"/>
        </w:numPr>
        <w:spacing w:after="0"/>
        <w:ind w:left="1077" w:hanging="357"/>
        <w:jc w:val="both"/>
      </w:pPr>
      <w:r>
        <w:t>any Operational Effect on the Affected Users’ Systems;</w:t>
      </w:r>
    </w:p>
    <w:p w14:paraId="2C58A59F" w14:textId="77777777" w:rsidR="00805B19" w:rsidRDefault="00805B19" w:rsidP="00A11C82">
      <w:pPr>
        <w:pStyle w:val="Heading4"/>
        <w:numPr>
          <w:ilvl w:val="0"/>
          <w:numId w:val="27"/>
        </w:numPr>
        <w:spacing w:after="0"/>
        <w:ind w:left="1077" w:hanging="357"/>
        <w:jc w:val="both"/>
      </w:pPr>
      <w:r>
        <w:t>requirements for re-configuration of the Affected Users’ Systems; and/or</w:t>
      </w:r>
    </w:p>
    <w:p w14:paraId="5FD6881F" w14:textId="77777777" w:rsidR="00805B19" w:rsidRDefault="00805B19" w:rsidP="00A11C82">
      <w:pPr>
        <w:pStyle w:val="Heading4"/>
        <w:numPr>
          <w:ilvl w:val="0"/>
          <w:numId w:val="27"/>
        </w:numPr>
        <w:tabs>
          <w:tab w:val="clear" w:pos="360"/>
          <w:tab w:val="num" w:pos="1080"/>
        </w:tabs>
        <w:ind w:left="1080"/>
        <w:jc w:val="both"/>
      </w:pPr>
      <w:r>
        <w:t xml:space="preserve">any issues/restrictions associated with the Affected Users, Systems that may have an Operational Effect on the </w:t>
      </w:r>
      <w:r w:rsidR="0047706D">
        <w:t>National Electricity Transmission System</w:t>
      </w:r>
      <w:r>
        <w:t xml:space="preserve">. </w:t>
      </w:r>
    </w:p>
    <w:p w14:paraId="4430F26A" w14:textId="0638BA95" w:rsidR="00805B19" w:rsidRDefault="00B94051" w:rsidP="00A11C82">
      <w:pPr>
        <w:pStyle w:val="Heading4"/>
        <w:tabs>
          <w:tab w:val="clear" w:pos="0"/>
          <w:tab w:val="num" w:pos="720"/>
        </w:tabs>
        <w:ind w:left="720" w:hanging="720"/>
        <w:jc w:val="both"/>
      </w:pPr>
      <w:r>
        <w:t>3.6.2.3</w:t>
      </w:r>
      <w:r>
        <w:tab/>
      </w:r>
      <w:r w:rsidR="006218B5">
        <w:t>The Company</w:t>
      </w:r>
      <w:r w:rsidR="00805B19">
        <w:t xml:space="preserve"> shall take into account any operational issues or requirements raised by the Affected User(s) in its evaluation of the Operational Effects.</w:t>
      </w:r>
    </w:p>
    <w:p w14:paraId="24D0AE97" w14:textId="77777777" w:rsidR="00805B19" w:rsidRDefault="00B94051" w:rsidP="00A11C82">
      <w:pPr>
        <w:pStyle w:val="Heading4"/>
        <w:tabs>
          <w:tab w:val="clear" w:pos="0"/>
          <w:tab w:val="num" w:pos="720"/>
        </w:tabs>
        <w:ind w:left="720" w:hanging="720"/>
        <w:jc w:val="both"/>
      </w:pPr>
      <w:r>
        <w:t>3.6.2.4</w:t>
      </w:r>
      <w:r>
        <w:tab/>
      </w:r>
      <w:r w:rsidR="00805B19">
        <w:t xml:space="preserve">Following a fault, the relevant TO will provide the necessary information in accordance </w:t>
      </w:r>
      <w:r w:rsidR="00805B19" w:rsidRPr="0047706D">
        <w:t>with STCP 03-1 Post Event Analysis and Reporting</w:t>
      </w:r>
      <w:r w:rsidR="00805B19">
        <w:t>.</w:t>
      </w:r>
    </w:p>
    <w:p w14:paraId="74C6A7C6" w14:textId="5A6343F2" w:rsidR="00805B19" w:rsidRDefault="00B94051" w:rsidP="00A11C82">
      <w:pPr>
        <w:pStyle w:val="Heading4"/>
        <w:tabs>
          <w:tab w:val="clear" w:pos="0"/>
          <w:tab w:val="num" w:pos="720"/>
        </w:tabs>
        <w:ind w:left="720" w:hanging="720"/>
        <w:jc w:val="both"/>
      </w:pPr>
      <w:r>
        <w:t>3.6.2.5</w:t>
      </w:r>
      <w:r>
        <w:tab/>
      </w:r>
      <w:r w:rsidR="00805B19">
        <w:t xml:space="preserve">If the fault is a permanent fault and the faulted Plant and/or Apparatus remains out of service, </w:t>
      </w:r>
      <w:r w:rsidR="006218B5">
        <w:t>The Company</w:t>
      </w:r>
      <w:r w:rsidR="00805B19">
        <w:t xml:space="preserve"> shall complete </w:t>
      </w:r>
      <w:r w:rsidR="00304E47">
        <w:t>a</w:t>
      </w:r>
      <w:r w:rsidR="00805B19">
        <w:t xml:space="preserve"> TSC and </w:t>
      </w:r>
      <w:r w:rsidR="00063F97" w:rsidRPr="00063F97">
        <w:t xml:space="preserve">send the TSC </w:t>
      </w:r>
      <w:r w:rsidR="000222D6">
        <w:t>via a</w:t>
      </w:r>
      <w:r w:rsidR="00063F97" w:rsidRPr="00063F97">
        <w:t xml:space="preserve"> Designated Information Exchange System</w:t>
      </w:r>
      <w:r w:rsidR="0095310F">
        <w:t xml:space="preserve"> </w:t>
      </w:r>
      <w:r w:rsidR="00805B19">
        <w:t xml:space="preserve">to the relevant TO as soon as reasonably practicable. </w:t>
      </w:r>
    </w:p>
    <w:p w14:paraId="425B79B8" w14:textId="46DDBFF9" w:rsidR="00805B19" w:rsidRDefault="00B94051" w:rsidP="00A11C82">
      <w:pPr>
        <w:pStyle w:val="Heading3"/>
        <w:ind w:left="709" w:hanging="709"/>
        <w:jc w:val="both"/>
        <w:rPr>
          <w:b/>
        </w:rPr>
      </w:pPr>
      <w:r>
        <w:t>3.6.2.6</w:t>
      </w:r>
      <w:r>
        <w:tab/>
      </w:r>
      <w:r w:rsidR="00805B19">
        <w:t xml:space="preserve">If manual removal of Plant and/or Apparatus is required following the receipt of an alarm and/or site report, a verbal Switching Method shall be used, unless either Party requests the use of a TSC. In such case the procedure for planned Operational Switching in section </w:t>
      </w:r>
      <w:r w:rsidR="00506680">
        <w:t>3.4.2</w:t>
      </w:r>
      <w:r w:rsidR="00805B19">
        <w:t xml:space="preserve"> shall be followed.</w:t>
      </w:r>
      <w:r>
        <w:rPr>
          <w:b/>
        </w:rPr>
        <w:t>3.6.3</w:t>
      </w:r>
      <w:r>
        <w:rPr>
          <w:b/>
        </w:rPr>
        <w:tab/>
      </w:r>
      <w:r w:rsidR="00805B19">
        <w:rPr>
          <w:b/>
        </w:rPr>
        <w:t>Return to Service of faulted Plant and/or Apparatus</w:t>
      </w:r>
    </w:p>
    <w:p w14:paraId="4A5956D1" w14:textId="250616E4" w:rsidR="00805B19" w:rsidRDefault="00B94051" w:rsidP="00A11C82">
      <w:pPr>
        <w:pStyle w:val="Heading4"/>
        <w:tabs>
          <w:tab w:val="clear" w:pos="0"/>
          <w:tab w:val="left" w:pos="720"/>
        </w:tabs>
        <w:ind w:left="720" w:hanging="720"/>
        <w:jc w:val="both"/>
      </w:pPr>
      <w:r>
        <w:t>3.6.3.1</w:t>
      </w:r>
      <w:r>
        <w:tab/>
      </w:r>
      <w:r w:rsidR="00805B19">
        <w:t xml:space="preserve">The relevant TO shall inform </w:t>
      </w:r>
      <w:r w:rsidR="00B25233">
        <w:t xml:space="preserve">The Company </w:t>
      </w:r>
      <w:r w:rsidR="00805B19">
        <w:t>as to whether the faulted Plant and/or Apparatus can be made available for operational service.</w:t>
      </w:r>
    </w:p>
    <w:p w14:paraId="60647AFF" w14:textId="77777777" w:rsidR="00805B19" w:rsidRDefault="00B94051" w:rsidP="00A11C82">
      <w:pPr>
        <w:pStyle w:val="Heading4"/>
        <w:tabs>
          <w:tab w:val="clear" w:pos="0"/>
          <w:tab w:val="num" w:pos="720"/>
        </w:tabs>
        <w:spacing w:after="240"/>
        <w:ind w:left="720" w:hanging="720"/>
        <w:jc w:val="both"/>
      </w:pPr>
      <w:r>
        <w:t>3.6.3.2</w:t>
      </w:r>
      <w:r>
        <w:tab/>
      </w:r>
      <w:r w:rsidR="00805B19">
        <w:t xml:space="preserve">The procedure to be followed for returning faulted Plant and/or Apparatus to operational service is that stated in section </w:t>
      </w:r>
      <w:r w:rsidR="00506680">
        <w:t>3.4.6</w:t>
      </w:r>
      <w:r w:rsidR="00805B19">
        <w:t xml:space="preserve"> or </w:t>
      </w:r>
      <w:r w:rsidR="00506680">
        <w:t>3.4.7</w:t>
      </w:r>
      <w:r w:rsidR="00805B19">
        <w:t xml:space="preserve">, as appropriate. </w:t>
      </w:r>
    </w:p>
    <w:p w14:paraId="09CF7822" w14:textId="77777777" w:rsidR="00805B19" w:rsidRDefault="00805B19" w:rsidP="00A11C82">
      <w:pPr>
        <w:pStyle w:val="Heading3"/>
        <w:ind w:left="720" w:hanging="720"/>
        <w:jc w:val="both"/>
        <w:rPr>
          <w:b/>
        </w:rPr>
      </w:pPr>
      <w:r>
        <w:rPr>
          <w:b/>
        </w:rPr>
        <w:t>Post Fault Actions</w:t>
      </w:r>
    </w:p>
    <w:p w14:paraId="77406E9D" w14:textId="75A8FF4B" w:rsidR="00805B19" w:rsidRDefault="00805B19" w:rsidP="00A11C82">
      <w:pPr>
        <w:pStyle w:val="Heading4"/>
        <w:tabs>
          <w:tab w:val="clear" w:pos="0"/>
          <w:tab w:val="num" w:pos="720"/>
        </w:tabs>
        <w:ind w:left="720" w:hanging="720"/>
        <w:jc w:val="both"/>
      </w:pPr>
      <w:r>
        <w:t xml:space="preserve">Services Restoration Proposals may be agreed in advance between </w:t>
      </w:r>
      <w:r w:rsidR="00B25233">
        <w:t>The Company</w:t>
      </w:r>
      <w:r>
        <w:t xml:space="preserve"> and a TO in the Planning or Control Phase. (These may include post fault actions to secure Transmission System operation following an Event on the </w:t>
      </w:r>
      <w:r w:rsidR="0047706D">
        <w:t>National Electricity Transmission System</w:t>
      </w:r>
      <w:r>
        <w:t xml:space="preserve">. </w:t>
      </w:r>
    </w:p>
    <w:p w14:paraId="7DE07B10" w14:textId="2E46B88B" w:rsidR="00805B19" w:rsidRDefault="00805B19" w:rsidP="00A11C82">
      <w:pPr>
        <w:pStyle w:val="Heading4"/>
        <w:tabs>
          <w:tab w:val="clear" w:pos="0"/>
          <w:tab w:val="num" w:pos="720"/>
        </w:tabs>
        <w:ind w:left="720" w:hanging="720"/>
        <w:jc w:val="both"/>
      </w:pPr>
      <w:r>
        <w:lastRenderedPageBreak/>
        <w:t xml:space="preserve">Services Restoration Proposals may include post fault and/or special actions that are required as part of an Outage arrangement. These will be confirmed by </w:t>
      </w:r>
      <w:r w:rsidR="00B25233">
        <w:t xml:space="preserve">The </w:t>
      </w:r>
      <w:r w:rsidR="00C21D00">
        <w:t xml:space="preserve">Company </w:t>
      </w:r>
      <w:r>
        <w:t xml:space="preserve">in real time with the appropriate provider. Any changes that could affect planned Outage arrangements should be agreed between TO and </w:t>
      </w:r>
      <w:r w:rsidR="00992A11">
        <w:t xml:space="preserve">The </w:t>
      </w:r>
      <w:r w:rsidR="00C21D00">
        <w:t xml:space="preserve">Company </w:t>
      </w:r>
      <w:r>
        <w:t xml:space="preserve">as they become known. </w:t>
      </w:r>
    </w:p>
    <w:p w14:paraId="27DE02BC" w14:textId="3FC80EB5" w:rsidR="00A05D1E" w:rsidRPr="00D40FC4" w:rsidRDefault="00A05D1E" w:rsidP="00A11C82">
      <w:pPr>
        <w:keepNext/>
        <w:tabs>
          <w:tab w:val="num" w:pos="720"/>
        </w:tabs>
        <w:ind w:left="720" w:hanging="720"/>
      </w:pPr>
      <w:r w:rsidRPr="00D40FC4">
        <w:t xml:space="preserve">3.6.4.3  For post fault  and /or special actions, </w:t>
      </w:r>
      <w:r w:rsidR="00A729FB">
        <w:t xml:space="preserve">The </w:t>
      </w:r>
      <w:r w:rsidR="00C21D00">
        <w:t xml:space="preserve">Company </w:t>
      </w:r>
      <w:r w:rsidRPr="00D40FC4">
        <w:t>and the TO may pre define the action(s) by use of a Post Fault Agreement form (Appendix C).</w:t>
      </w:r>
    </w:p>
    <w:p w14:paraId="0B1BABC2" w14:textId="2BD02FA5" w:rsidR="00805B19" w:rsidRPr="00D40FC4" w:rsidRDefault="00A05D1E" w:rsidP="00A11C82">
      <w:pPr>
        <w:pStyle w:val="Heading4"/>
        <w:tabs>
          <w:tab w:val="clear" w:pos="0"/>
          <w:tab w:val="num" w:pos="720"/>
        </w:tabs>
        <w:ind w:left="720" w:hanging="720"/>
        <w:rPr>
          <w:del w:id="36" w:author="Amanda Rooney" w:date="2026-01-08T15:50:00Z" w16du:dateUtc="2026-01-08T15:50:05Z"/>
        </w:rPr>
      </w:pPr>
      <w:r>
        <w:t xml:space="preserve">3.6.4.4  </w:t>
      </w:r>
      <w:r w:rsidR="00805B19">
        <w:t xml:space="preserve">When an Event occurs that has an associated post fault and/or special actions, </w:t>
      </w:r>
      <w:r w:rsidR="00A729FB">
        <w:t>The Company</w:t>
      </w:r>
      <w:r w:rsidR="00805B19">
        <w:t xml:space="preserve"> and the TO </w:t>
      </w:r>
      <w:r w:rsidR="00A254EF">
        <w:t>shall</w:t>
      </w:r>
      <w:r w:rsidR="0098486A">
        <w:t xml:space="preserve"> enact the Post Fault Action agreement form, or</w:t>
      </w:r>
      <w:r w:rsidR="00805B19">
        <w:t xml:space="preserve"> use a </w:t>
      </w:r>
      <w:r w:rsidR="00A254EF">
        <w:t>V</w:t>
      </w:r>
      <w:r w:rsidR="00805B19">
        <w:t>erbal Switching Method. The TO shall then implement the agreed action</w:t>
      </w:r>
      <w:r w:rsidR="0098486A">
        <w:t>(s)</w:t>
      </w:r>
      <w:r w:rsidR="00805B19">
        <w:t xml:space="preserve"> and confirm completion to </w:t>
      </w:r>
      <w:r w:rsidR="00021E2B">
        <w:t>The Company</w:t>
      </w:r>
      <w:r w:rsidR="00805B19">
        <w:t xml:space="preserve">. </w:t>
      </w:r>
    </w:p>
    <w:p w14:paraId="3F98F390" w14:textId="77777777" w:rsidR="00A05D1E" w:rsidRPr="00453745" w:rsidRDefault="00A05D1E" w:rsidP="00A11C82">
      <w:pPr>
        <w:keepNext/>
        <w:rPr>
          <w:i/>
        </w:rPr>
      </w:pPr>
    </w:p>
    <w:p w14:paraId="69C4BD17" w14:textId="77777777" w:rsidR="00805B19" w:rsidRDefault="00805B19" w:rsidP="00A11C82">
      <w:pPr>
        <w:pStyle w:val="Heading2"/>
      </w:pPr>
      <w:r>
        <w:t>System Reconfiguration</w:t>
      </w:r>
    </w:p>
    <w:p w14:paraId="3B971D22" w14:textId="3D39031A" w:rsidR="00805B19" w:rsidRDefault="00E77811" w:rsidP="00A11C82">
      <w:pPr>
        <w:pStyle w:val="Heading3"/>
        <w:ind w:left="720" w:hanging="720"/>
        <w:jc w:val="both"/>
      </w:pPr>
      <w:r>
        <w:t>3.7.1</w:t>
      </w:r>
      <w:r>
        <w:tab/>
      </w:r>
      <w:r w:rsidR="00805B19">
        <w:t xml:space="preserve">Where TO Transmission System re-configuration is required by </w:t>
      </w:r>
      <w:r w:rsidR="00021E2B">
        <w:t xml:space="preserve">The </w:t>
      </w:r>
      <w:r w:rsidR="00C21D00">
        <w:t xml:space="preserve">Company </w:t>
      </w:r>
      <w:r w:rsidR="00805B19">
        <w:t xml:space="preserve">or a TO, a verbal Switching Method may be used if no part of the TO Transmission System needs to be removed from operational service in order for a TO to establish Safety Precautions. </w:t>
      </w:r>
    </w:p>
    <w:p w14:paraId="2F456BE8" w14:textId="77777777" w:rsidR="00805B19" w:rsidRDefault="00E77811" w:rsidP="00A11C82">
      <w:pPr>
        <w:pStyle w:val="Heading3"/>
        <w:ind w:left="720" w:hanging="720"/>
        <w:jc w:val="both"/>
      </w:pPr>
      <w:r>
        <w:t>3.7.2</w:t>
      </w:r>
      <w:r>
        <w:tab/>
      </w:r>
      <w:r w:rsidR="00805B19">
        <w:t xml:space="preserve">If Plant and/or Apparatus needs to be removed from operational service in order for a TO to establish Safety Precautions, the procedure in </w:t>
      </w:r>
      <w:r w:rsidR="00506680">
        <w:t>3.4.2</w:t>
      </w:r>
      <w:r w:rsidR="00805B19">
        <w:t xml:space="preserve"> shall be followed. </w:t>
      </w:r>
    </w:p>
    <w:p w14:paraId="154972DC" w14:textId="1A2C56FF" w:rsidR="00805B19" w:rsidRDefault="00E77811" w:rsidP="00A11C82">
      <w:pPr>
        <w:pStyle w:val="Heading3"/>
        <w:ind w:left="720" w:hanging="720"/>
        <w:jc w:val="both"/>
      </w:pPr>
      <w:r>
        <w:t>3.7.3</w:t>
      </w:r>
      <w:r>
        <w:tab/>
      </w:r>
      <w:r w:rsidR="00805B19">
        <w:t xml:space="preserve">The Party requesting the TO Transmission System re-configuration shall contact the other Party to evaluate the required Operational Switching. The timing of the initial discussion will be dependent on the complexity of the Operational Switching process, and shall in any case allow sufficient time for </w:t>
      </w:r>
      <w:r w:rsidR="00021E2B">
        <w:t xml:space="preserve">The </w:t>
      </w:r>
      <w:r w:rsidR="00C21D00">
        <w:t xml:space="preserve">Company </w:t>
      </w:r>
      <w:r w:rsidR="00805B19">
        <w:t>and relevant TO, to evaluate the proposed actions.</w:t>
      </w:r>
    </w:p>
    <w:p w14:paraId="3DC811A7" w14:textId="33D91C21" w:rsidR="00805B19" w:rsidRDefault="00E77811" w:rsidP="00A11C82">
      <w:pPr>
        <w:pStyle w:val="Heading3"/>
        <w:ind w:left="720" w:hanging="720"/>
        <w:jc w:val="both"/>
      </w:pPr>
      <w:bookmarkStart w:id="37" w:name="_Ref107187670"/>
      <w:r>
        <w:t>3.7.4</w:t>
      </w:r>
      <w:r>
        <w:tab/>
      </w:r>
      <w:r w:rsidR="00805B19">
        <w:t xml:space="preserve">Prior to the planned Operational Switching time, </w:t>
      </w:r>
      <w:r w:rsidR="00021E2B">
        <w:t xml:space="preserve">The </w:t>
      </w:r>
      <w:r w:rsidR="00C21D00">
        <w:t xml:space="preserve">Company </w:t>
      </w:r>
      <w:r w:rsidR="00805B19">
        <w:t>shall also contact the Affected User(s) In accordance with GB Grid Code OC7 to discuss:</w:t>
      </w:r>
      <w:bookmarkEnd w:id="37"/>
    </w:p>
    <w:p w14:paraId="3F5A0231" w14:textId="77777777" w:rsidR="00805B19" w:rsidRDefault="00805B19" w:rsidP="00A11C82">
      <w:pPr>
        <w:pStyle w:val="Heading3"/>
        <w:numPr>
          <w:ilvl w:val="0"/>
          <w:numId w:val="29"/>
        </w:numPr>
        <w:tabs>
          <w:tab w:val="clear" w:pos="360"/>
          <w:tab w:val="num" w:pos="1080"/>
        </w:tabs>
        <w:spacing w:after="0"/>
        <w:ind w:left="1077" w:hanging="357"/>
        <w:jc w:val="both"/>
      </w:pPr>
      <w:r>
        <w:t>any Operational Effect on the Affected User’s’ Systems;</w:t>
      </w:r>
    </w:p>
    <w:p w14:paraId="7B12F96C" w14:textId="77777777" w:rsidR="00805B19" w:rsidRDefault="00805B19" w:rsidP="00A11C82">
      <w:pPr>
        <w:pStyle w:val="Heading3"/>
        <w:numPr>
          <w:ilvl w:val="0"/>
          <w:numId w:val="29"/>
        </w:numPr>
        <w:tabs>
          <w:tab w:val="clear" w:pos="360"/>
          <w:tab w:val="num" w:pos="1080"/>
        </w:tabs>
        <w:spacing w:after="0"/>
        <w:ind w:left="1077" w:hanging="357"/>
        <w:jc w:val="both"/>
      </w:pPr>
      <w:r>
        <w:t>requirements for re-configuration of the Affected Users’ Systems; and/or</w:t>
      </w:r>
    </w:p>
    <w:p w14:paraId="21F7AC75" w14:textId="77777777" w:rsidR="00805B19" w:rsidRDefault="00805B19" w:rsidP="00A11C82">
      <w:pPr>
        <w:pStyle w:val="Heading3"/>
        <w:numPr>
          <w:ilvl w:val="0"/>
          <w:numId w:val="29"/>
        </w:numPr>
        <w:tabs>
          <w:tab w:val="clear" w:pos="360"/>
          <w:tab w:val="num" w:pos="1080"/>
        </w:tabs>
        <w:ind w:left="1080"/>
        <w:jc w:val="both"/>
      </w:pPr>
      <w:r>
        <w:t>any issues/restrictions associated with the Affected Users’ Systems that may have an Operational Effect on the Switching Method and/or the resulting System configuration.</w:t>
      </w:r>
    </w:p>
    <w:p w14:paraId="359FC0AC" w14:textId="69197B54" w:rsidR="00805B19" w:rsidRDefault="00E77811" w:rsidP="00A11C82">
      <w:pPr>
        <w:pStyle w:val="Heading3"/>
        <w:ind w:left="720" w:hanging="720"/>
        <w:jc w:val="both"/>
      </w:pPr>
      <w:r>
        <w:t>3.7.5</w:t>
      </w:r>
      <w:r>
        <w:tab/>
      </w:r>
      <w:r w:rsidR="00021E2B">
        <w:t>The Company</w:t>
      </w:r>
      <w:r w:rsidR="00805B19">
        <w:t xml:space="preserve"> shall inform the Affected User(s) of the approximate start time of the Operational Switching and that the relevant TO shall take over any operational contact with the Affected User(s) at the affected site for the duration of the Operational Switching.</w:t>
      </w:r>
      <w:r w:rsidR="00805B19">
        <w:rPr>
          <w:i/>
        </w:rPr>
        <w:t xml:space="preserve"> </w:t>
      </w:r>
    </w:p>
    <w:p w14:paraId="4CAF5ADA" w14:textId="119D3443" w:rsidR="00805B19" w:rsidRDefault="00E77811" w:rsidP="00A11C82">
      <w:pPr>
        <w:pStyle w:val="Heading3"/>
        <w:spacing w:after="240"/>
        <w:ind w:left="720" w:hanging="720"/>
        <w:jc w:val="both"/>
      </w:pPr>
      <w:r>
        <w:t>3.7.6</w:t>
      </w:r>
      <w:r>
        <w:tab/>
      </w:r>
      <w:r w:rsidR="00021E2B">
        <w:t>The Company</w:t>
      </w:r>
      <w:r w:rsidR="00805B19">
        <w:t xml:space="preserve"> shall develop the proposed Switching Method for the re-configuration of the System, taking into account any operational issues or requirements raised by the TO(s) and/or Affected User(s).  </w:t>
      </w:r>
    </w:p>
    <w:p w14:paraId="7E3D4B43" w14:textId="77777777" w:rsidR="00805B19" w:rsidRDefault="00E77811" w:rsidP="00A11C82">
      <w:pPr>
        <w:pStyle w:val="Heading3"/>
        <w:ind w:left="720" w:hanging="720"/>
      </w:pPr>
      <w:r>
        <w:t>3.7.7</w:t>
      </w:r>
      <w:r>
        <w:tab/>
      </w:r>
      <w:r w:rsidR="00805B19">
        <w:t xml:space="preserve">A verbal Switching Method may be used. If so, the procedure in section </w:t>
      </w:r>
      <w:r w:rsidR="00506680">
        <w:t>3.3.3</w:t>
      </w:r>
      <w:r w:rsidR="00805B19">
        <w:t xml:space="preserve"> shall be followed. </w:t>
      </w:r>
    </w:p>
    <w:p w14:paraId="107D4307" w14:textId="56EAB3A6" w:rsidR="00805B19" w:rsidRDefault="00E77811" w:rsidP="00A11C82">
      <w:pPr>
        <w:pStyle w:val="Heading3"/>
        <w:spacing w:after="240"/>
        <w:ind w:left="720" w:hanging="720"/>
        <w:jc w:val="both"/>
      </w:pPr>
      <w:r>
        <w:t>3.7.8</w:t>
      </w:r>
      <w:r>
        <w:tab/>
      </w:r>
      <w:r w:rsidR="00805B19">
        <w:t xml:space="preserve">The relevant TO shall check the Switching Method and, if necessary, inform </w:t>
      </w:r>
      <w:r w:rsidR="00021E2B">
        <w:t>The Company</w:t>
      </w:r>
      <w:r w:rsidR="00805B19">
        <w:t xml:space="preserve"> of any required alterations. If a change to the Switching Method is required, both Parties shall verbally agree any required change(s) to the Switching Method and modify their copies of the Switching Method accordingly.</w:t>
      </w:r>
    </w:p>
    <w:p w14:paraId="3081166C" w14:textId="22EA58F4" w:rsidR="00805B19" w:rsidRDefault="00E77811" w:rsidP="00A11C82">
      <w:pPr>
        <w:pStyle w:val="Heading3"/>
        <w:spacing w:after="240"/>
        <w:ind w:left="720" w:hanging="720"/>
        <w:jc w:val="both"/>
      </w:pPr>
      <w:r>
        <w:t>3.7.9</w:t>
      </w:r>
      <w:r>
        <w:tab/>
      </w:r>
      <w:r w:rsidR="00805B19">
        <w:t xml:space="preserve">If the change(s) to the Switching Method are significant, it may be necessary for </w:t>
      </w:r>
      <w:r w:rsidR="001F5250">
        <w:t xml:space="preserve">The Company </w:t>
      </w:r>
      <w:r w:rsidR="00805B19">
        <w:t xml:space="preserve">to notify Affected User(s) of the proposed changes and discuss any relevant issues as listed in </w:t>
      </w:r>
      <w:r w:rsidR="00506680">
        <w:t>3.7.4</w:t>
      </w:r>
      <w:r w:rsidR="00805B19">
        <w:t xml:space="preserve"> with Affected User(s) prior to agreeing a new Switching Method with the TO.</w:t>
      </w:r>
    </w:p>
    <w:p w14:paraId="10DE8DAD" w14:textId="33B773D7" w:rsidR="00632BE6" w:rsidRDefault="00632BE6" w:rsidP="00A11C82">
      <w:pPr>
        <w:pStyle w:val="Heading3"/>
        <w:spacing w:after="240"/>
        <w:ind w:left="720" w:hanging="720"/>
        <w:jc w:val="both"/>
      </w:pPr>
      <w:r>
        <w:lastRenderedPageBreak/>
        <w:t>3.7.10</w:t>
      </w:r>
      <w:r>
        <w:tab/>
        <w:t xml:space="preserve">In the case of a System Restoration either as a result of a Total Shutdown or Partial Shutdown, the switching arrangements as provided in each Restoration Plan would be followed as provided for in STCP 06-1 and Grid Code OC9, unless a variation to the Restoration Plan is agreed in accordance with Grid Code OC9.4.7.6.3. Switching following termination of Restoration Plans would be carried out upon instructions from </w:t>
      </w:r>
      <w:r w:rsidR="00567A4E">
        <w:t>The Company</w:t>
      </w:r>
      <w:r>
        <w:t>.</w:t>
      </w:r>
    </w:p>
    <w:p w14:paraId="6345ED85" w14:textId="77777777" w:rsidR="00805B19" w:rsidRDefault="00805B19" w:rsidP="00A11C82">
      <w:pPr>
        <w:pStyle w:val="Heading2"/>
        <w:tabs>
          <w:tab w:val="clear" w:pos="851"/>
          <w:tab w:val="num" w:pos="720"/>
        </w:tabs>
        <w:ind w:left="720" w:hanging="720"/>
      </w:pPr>
      <w:r>
        <w:t xml:space="preserve">Voltage Control  </w:t>
      </w:r>
    </w:p>
    <w:p w14:paraId="0CB601AE" w14:textId="0D31B654" w:rsidR="00805B19" w:rsidRPr="009B4459" w:rsidRDefault="00E77811" w:rsidP="00A11C82">
      <w:pPr>
        <w:pStyle w:val="Heading3"/>
        <w:ind w:left="720" w:hanging="720"/>
        <w:jc w:val="both"/>
      </w:pPr>
      <w:r>
        <w:t>3.8.1</w:t>
      </w:r>
      <w:r>
        <w:tab/>
      </w:r>
      <w:r w:rsidR="001F5250">
        <w:t>The Company</w:t>
      </w:r>
      <w:r w:rsidR="00805B19">
        <w:t xml:space="preserve"> has a responsibility for managing voltage control on the </w:t>
      </w:r>
      <w:r w:rsidR="0047706D">
        <w:t>National Electricity Transmission System</w:t>
      </w:r>
      <w:r w:rsidR="00805B19">
        <w:t xml:space="preserve">. </w:t>
      </w:r>
      <w:r w:rsidR="00477E42" w:rsidRPr="00477E42">
        <w:t>M</w:t>
      </w:r>
      <w:r w:rsidR="00477E42">
        <w:t xml:space="preserve">anual tapping of transformers, switching of circuits, switching of reactors, mechanically switched capacitors (MSCs), which may be manually or automatically controlled, and static VAr compensators (SVCs) including changes to target voltage and mode of operation, </w:t>
      </w:r>
      <w:r w:rsidR="00477E42" w:rsidRPr="00477E42">
        <w:t xml:space="preserve">may be initiated by </w:t>
      </w:r>
      <w:r w:rsidR="00E37BCB">
        <w:t xml:space="preserve">The Company </w:t>
      </w:r>
      <w:r w:rsidR="00477E42" w:rsidRPr="00477E42">
        <w:t xml:space="preserve">using a </w:t>
      </w:r>
      <w:r w:rsidR="00477E42" w:rsidRPr="009B4459">
        <w:t>verbal Switching Method</w:t>
      </w:r>
      <w:r w:rsidR="007F774E" w:rsidRPr="009B4459">
        <w:t xml:space="preserve"> or other agreed method</w:t>
      </w:r>
      <w:r w:rsidR="00904687" w:rsidRPr="009B4459">
        <w:t xml:space="preserve"> which maintains appropriate safeguards</w:t>
      </w:r>
      <w:r w:rsidR="00477E42" w:rsidRPr="009B4459">
        <w:t>.</w:t>
      </w:r>
      <w:r w:rsidR="00805B19" w:rsidRPr="009B4459">
        <w:t xml:space="preserve"> If so, the procedure in section </w:t>
      </w:r>
      <w:r w:rsidR="00506680" w:rsidRPr="009B4459">
        <w:t>3.3</w:t>
      </w:r>
      <w:r w:rsidR="00805B19" w:rsidRPr="009B4459">
        <w:t xml:space="preserve"> shall be followed. </w:t>
      </w:r>
      <w:r w:rsidR="00E37BCB">
        <w:t>The Company</w:t>
      </w:r>
      <w:r w:rsidR="00805B19" w:rsidRPr="009B4459">
        <w:rPr>
          <w:snapToGrid w:val="0"/>
        </w:rPr>
        <w:t xml:space="preserve"> will liaise with the relevant TO to ensure that any actions in this respect are co-ordinated.</w:t>
      </w:r>
    </w:p>
    <w:p w14:paraId="3D6B1513" w14:textId="472C649F" w:rsidR="00B76E16" w:rsidRPr="009B4459" w:rsidRDefault="00E77811" w:rsidP="00A11C82">
      <w:pPr>
        <w:pStyle w:val="Level3Text"/>
        <w:tabs>
          <w:tab w:val="clear" w:pos="720"/>
        </w:tabs>
      </w:pPr>
      <w:r w:rsidRPr="009B4459">
        <w:t>3.8.2</w:t>
      </w:r>
      <w:r w:rsidRPr="009B4459">
        <w:tab/>
      </w:r>
      <w:r w:rsidR="00B76E16" w:rsidRPr="009B4459">
        <w:t xml:space="preserve">Within two minutes of an instruction being received from </w:t>
      </w:r>
      <w:r w:rsidR="00D97480">
        <w:t>The Company</w:t>
      </w:r>
      <w:r w:rsidR="00B76E16" w:rsidRPr="009B4459">
        <w:t xml:space="preserve"> relating to Reactive Power at the Interface Point, OFTOs will comply with such instruction.</w:t>
      </w:r>
    </w:p>
    <w:p w14:paraId="501461D4" w14:textId="3DE68B76" w:rsidR="00805B19" w:rsidRPr="009B4459" w:rsidRDefault="00E77811" w:rsidP="00A11C82">
      <w:pPr>
        <w:pStyle w:val="Heading3"/>
        <w:ind w:left="720" w:hanging="720"/>
      </w:pPr>
      <w:r w:rsidRPr="009B4459">
        <w:t>3.8.3</w:t>
      </w:r>
      <w:r w:rsidRPr="009B4459">
        <w:tab/>
      </w:r>
      <w:r w:rsidR="00D97480">
        <w:t xml:space="preserve">The Company </w:t>
      </w:r>
      <w:r w:rsidR="00805B19" w:rsidRPr="009B4459">
        <w:t xml:space="preserve">and a relevant TO may agree voltage control actions to be undertaken by that TO. In such cases, </w:t>
      </w:r>
      <w:r w:rsidR="00D97480">
        <w:t xml:space="preserve">The Company </w:t>
      </w:r>
      <w:r w:rsidR="00805B19" w:rsidRPr="009B4459">
        <w:t>and that TO shall agree any required voltage targets by using a verbal Switching Method</w:t>
      </w:r>
      <w:r w:rsidR="007F774E" w:rsidRPr="009B4459">
        <w:t xml:space="preserve"> or other agreed method</w:t>
      </w:r>
      <w:r w:rsidR="00904687" w:rsidRPr="009B4459">
        <w:t xml:space="preserve"> which maintains appropriate safeguards</w:t>
      </w:r>
      <w:r w:rsidR="00805B19" w:rsidRPr="009B4459">
        <w:t xml:space="preserve">. The procedure in section </w:t>
      </w:r>
      <w:r w:rsidR="00506680" w:rsidRPr="009B4459">
        <w:t>3.3</w:t>
      </w:r>
      <w:r w:rsidR="00805B19" w:rsidRPr="009B4459">
        <w:t>shall be followed. In such cases</w:t>
      </w:r>
      <w:r w:rsidR="003A101C" w:rsidRPr="009B4459">
        <w:t>.</w:t>
      </w:r>
    </w:p>
    <w:p w14:paraId="38F9D962" w14:textId="77777777" w:rsidR="00805B19" w:rsidRDefault="00E77811" w:rsidP="00A11C82">
      <w:pPr>
        <w:pStyle w:val="Heading4"/>
        <w:ind w:left="720" w:hanging="720"/>
      </w:pPr>
      <w:r>
        <w:t>3.8.3.1</w:t>
      </w:r>
      <w:r>
        <w:tab/>
      </w:r>
      <w:r w:rsidR="00805B19">
        <w:t xml:space="preserve">The relevant TO shall use reasonable endeavours to maintain the voltage within agreed dead bands, by tapping of the relevant transformers only. </w:t>
      </w:r>
    </w:p>
    <w:p w14:paraId="6415567F" w14:textId="50810083" w:rsidR="00805B19" w:rsidRDefault="00E77811" w:rsidP="00A11C82">
      <w:pPr>
        <w:pStyle w:val="Heading4"/>
        <w:tabs>
          <w:tab w:val="clear" w:pos="0"/>
          <w:tab w:val="left" w:pos="720"/>
        </w:tabs>
        <w:ind w:left="720" w:hanging="720"/>
      </w:pPr>
      <w:r>
        <w:t>3.8.3.2</w:t>
      </w:r>
      <w:r>
        <w:tab/>
      </w:r>
      <w:r w:rsidR="00805B19">
        <w:t xml:space="preserve">The relevant TO shall notify </w:t>
      </w:r>
      <w:r w:rsidR="00D97480">
        <w:t>The Company</w:t>
      </w:r>
      <w:r w:rsidR="00805B19">
        <w:t xml:space="preserve"> as soon as possible if the TO is unable, or likely to be unable, to maintain voltage within the agreed dead bands, by tapping of the relevant transformers.</w:t>
      </w:r>
    </w:p>
    <w:p w14:paraId="21A4346F" w14:textId="7FFD88D6" w:rsidR="00805B19" w:rsidRDefault="00E77811" w:rsidP="00A11C82">
      <w:pPr>
        <w:pStyle w:val="Heading4"/>
        <w:tabs>
          <w:tab w:val="clear" w:pos="0"/>
          <w:tab w:val="left" w:pos="720"/>
        </w:tabs>
        <w:ind w:left="720" w:hanging="720"/>
      </w:pPr>
      <w:r>
        <w:t>3.8.3.3</w:t>
      </w:r>
      <w:r>
        <w:tab/>
      </w:r>
      <w:r w:rsidR="00805B19">
        <w:t xml:space="preserve">When agreed between </w:t>
      </w:r>
      <w:r w:rsidR="00D97480">
        <w:t>The Company</w:t>
      </w:r>
      <w:r w:rsidR="00805B19">
        <w:t xml:space="preserve"> and the relevant TO, the TO shall take due consideration of the prevailing System conditions, including associated reactive power flows when maintaining the agreed voltage profile.</w:t>
      </w:r>
    </w:p>
    <w:p w14:paraId="337C4830" w14:textId="77777777" w:rsidR="00805B19" w:rsidRDefault="00805B19" w:rsidP="00A11C82">
      <w:pPr>
        <w:pStyle w:val="Heading2"/>
      </w:pPr>
      <w:r>
        <w:t>Protection Apparatus (other than Busbar Protection Apparatus)</w:t>
      </w:r>
    </w:p>
    <w:p w14:paraId="41EA2650" w14:textId="77777777" w:rsidR="00805B19" w:rsidRDefault="00E77811" w:rsidP="00A11C82">
      <w:pPr>
        <w:pStyle w:val="Heading3"/>
        <w:ind w:left="720" w:hanging="720"/>
        <w:jc w:val="both"/>
        <w:rPr>
          <w:b/>
        </w:rPr>
      </w:pPr>
      <w:r>
        <w:rPr>
          <w:b/>
        </w:rPr>
        <w:t>3.9.1</w:t>
      </w:r>
      <w:r>
        <w:rPr>
          <w:b/>
        </w:rPr>
        <w:tab/>
      </w:r>
      <w:r w:rsidR="00805B19">
        <w:rPr>
          <w:b/>
        </w:rPr>
        <w:t>Work on Protection Apparatus associated with Plant and/or Apparatus released to the Transmission Owner</w:t>
      </w:r>
    </w:p>
    <w:p w14:paraId="4ECCB2D6" w14:textId="3C77857C" w:rsidR="00805B19" w:rsidRDefault="00E77811" w:rsidP="00A11C82">
      <w:pPr>
        <w:pStyle w:val="Heading4"/>
        <w:tabs>
          <w:tab w:val="clear" w:pos="0"/>
          <w:tab w:val="num" w:pos="720"/>
        </w:tabs>
        <w:ind w:left="720" w:hanging="720"/>
        <w:jc w:val="both"/>
      </w:pPr>
      <w:r>
        <w:t>3.9.1.1</w:t>
      </w:r>
      <w:r>
        <w:tab/>
      </w:r>
      <w:r w:rsidR="00805B19">
        <w:t xml:space="preserve">Operational responsibility and control for Protection Apparatus will rest with </w:t>
      </w:r>
      <w:r w:rsidR="00D97480">
        <w:t>The Company</w:t>
      </w:r>
      <w:r w:rsidR="00805B19">
        <w:t xml:space="preserve"> unless control of a TO’s Transmission System Plant and/or Apparatus has been transferred to the relevant TO using the TSC process (in section 3.4.2). Under these circumstances, operational responsibility for the associated Protection Apparatus will also transfer to the relevant TO. </w:t>
      </w:r>
    </w:p>
    <w:p w14:paraId="1DF5AB8A" w14:textId="5048B6BE" w:rsidR="00805B19" w:rsidRDefault="00E77811" w:rsidP="00A11C82">
      <w:pPr>
        <w:pStyle w:val="Heading4"/>
        <w:tabs>
          <w:tab w:val="clear" w:pos="0"/>
          <w:tab w:val="num" w:pos="720"/>
        </w:tabs>
        <w:ind w:left="720" w:hanging="720"/>
        <w:jc w:val="both"/>
      </w:pPr>
      <w:r>
        <w:t>3.9.1.2</w:t>
      </w:r>
      <w:r>
        <w:tab/>
      </w:r>
      <w:r w:rsidR="00805B19">
        <w:t xml:space="preserve">The TO is responsible for ensuring that all necessary precautions have been taken to ensure that there is no impact on the live System prior to the commencement of, and during the Protection work.  The TO shall retain responsibility for the management of associated Protection Apparatus, ensuring there is no impact on the live System, informing </w:t>
      </w:r>
      <w:r w:rsidR="00D97480">
        <w:t>The Company</w:t>
      </w:r>
      <w:r w:rsidR="00805B19">
        <w:t xml:space="preserve"> as soon as reasonable practicable if there is, or likely to be, an impact on the live System.   </w:t>
      </w:r>
    </w:p>
    <w:p w14:paraId="74C280E8" w14:textId="74B0DA77" w:rsidR="00805B19" w:rsidRDefault="00E77811" w:rsidP="00A11C82">
      <w:pPr>
        <w:pStyle w:val="Heading3"/>
        <w:ind w:left="720" w:hanging="720"/>
        <w:jc w:val="both"/>
        <w:rPr>
          <w:b/>
        </w:rPr>
      </w:pPr>
      <w:r>
        <w:rPr>
          <w:b/>
        </w:rPr>
        <w:t>3.9.2</w:t>
      </w:r>
      <w:r>
        <w:rPr>
          <w:b/>
        </w:rPr>
        <w:tab/>
      </w:r>
      <w:r w:rsidR="00805B19">
        <w:rPr>
          <w:b/>
        </w:rPr>
        <w:t xml:space="preserve">Work on Protection Apparatus associated with Plant and/or Apparatus not released to relevant TO (i.e. retained under </w:t>
      </w:r>
      <w:r w:rsidR="00805B19" w:rsidRPr="001F0B63">
        <w:rPr>
          <w:b/>
        </w:rPr>
        <w:t xml:space="preserve"> </w:t>
      </w:r>
      <w:r w:rsidR="001F0B63" w:rsidRPr="00240249">
        <w:rPr>
          <w:b/>
        </w:rPr>
        <w:t>The Company</w:t>
      </w:r>
      <w:r w:rsidR="001F0B63" w:rsidRPr="00B56667">
        <w:t xml:space="preserve"> </w:t>
      </w:r>
      <w:r w:rsidR="00805B19">
        <w:rPr>
          <w:b/>
        </w:rPr>
        <w:t>control)</w:t>
      </w:r>
    </w:p>
    <w:p w14:paraId="64D831D3" w14:textId="77777777" w:rsidR="00805B19" w:rsidRDefault="00E77811" w:rsidP="00A11C82">
      <w:pPr>
        <w:pStyle w:val="Heading4"/>
        <w:tabs>
          <w:tab w:val="clear" w:pos="0"/>
          <w:tab w:val="num" w:pos="720"/>
        </w:tabs>
        <w:ind w:left="720" w:hanging="720"/>
        <w:jc w:val="both"/>
      </w:pPr>
      <w:r>
        <w:t>3.9.2.1</w:t>
      </w:r>
      <w:r>
        <w:tab/>
      </w:r>
      <w:r w:rsidR="00805B19">
        <w:t>Where work or testing is required on Protection Apparatus associated with Plant and/or Apparatus that is not released to the relevant TO, a verbal Switching Method may be used. If so, the procedure in section 3.3.3 shall be followed.</w:t>
      </w:r>
    </w:p>
    <w:p w14:paraId="54FC5B12" w14:textId="77777777" w:rsidR="00805B19" w:rsidRDefault="00E77811" w:rsidP="00A11C82">
      <w:pPr>
        <w:pStyle w:val="Heading4"/>
        <w:jc w:val="both"/>
      </w:pPr>
      <w:r>
        <w:t>3.9.2.2</w:t>
      </w:r>
      <w:r>
        <w:tab/>
      </w:r>
      <w:r w:rsidR="00805B19">
        <w:t>In such cases, the relevant TO shall:</w:t>
      </w:r>
    </w:p>
    <w:p w14:paraId="703E9F32" w14:textId="773D1A4B" w:rsidR="00805B19" w:rsidRDefault="00805B19" w:rsidP="00A11C82">
      <w:pPr>
        <w:pStyle w:val="Heading4"/>
        <w:numPr>
          <w:ilvl w:val="0"/>
          <w:numId w:val="8"/>
        </w:numPr>
        <w:tabs>
          <w:tab w:val="clear" w:pos="360"/>
          <w:tab w:val="num" w:pos="1080"/>
        </w:tabs>
        <w:spacing w:after="0"/>
        <w:ind w:left="1077" w:hanging="357"/>
        <w:jc w:val="both"/>
      </w:pPr>
      <w:r>
        <w:lastRenderedPageBreak/>
        <w:t xml:space="preserve">inform </w:t>
      </w:r>
      <w:r w:rsidR="001F0B63">
        <w:t>The Company</w:t>
      </w:r>
      <w:r>
        <w:t xml:space="preserve"> of any Operational Effect (or potential Operational Effect) of the work or testing on the associated Plant and/or Apparatus;</w:t>
      </w:r>
    </w:p>
    <w:p w14:paraId="2D6E4351" w14:textId="77777777" w:rsidR="00805B19" w:rsidRDefault="00805B19" w:rsidP="00A11C82">
      <w:pPr>
        <w:pStyle w:val="Heading4"/>
        <w:numPr>
          <w:ilvl w:val="0"/>
          <w:numId w:val="8"/>
        </w:numPr>
        <w:tabs>
          <w:tab w:val="clear" w:pos="360"/>
          <w:tab w:val="num" w:pos="1080"/>
        </w:tabs>
        <w:spacing w:after="0"/>
        <w:ind w:left="1077" w:hanging="357"/>
        <w:jc w:val="both"/>
      </w:pPr>
      <w:r>
        <w:t xml:space="preserve">take all necessary precautions to ensure that any potential Operational Effect on the </w:t>
      </w:r>
      <w:r w:rsidR="0047706D">
        <w:t>National Electricity Transmission System</w:t>
      </w:r>
      <w:r>
        <w:t xml:space="preserve"> is minimised prior to the commencement of protection work;</w:t>
      </w:r>
    </w:p>
    <w:p w14:paraId="7A194188" w14:textId="7E26A900" w:rsidR="00805B19" w:rsidRDefault="00805B19" w:rsidP="00A11C82">
      <w:pPr>
        <w:pStyle w:val="Heading4"/>
        <w:numPr>
          <w:ilvl w:val="0"/>
          <w:numId w:val="8"/>
        </w:numPr>
        <w:tabs>
          <w:tab w:val="clear" w:pos="360"/>
          <w:tab w:val="num" w:pos="1080"/>
        </w:tabs>
        <w:spacing w:after="0"/>
        <w:ind w:left="1077" w:hanging="357"/>
        <w:jc w:val="both"/>
      </w:pPr>
      <w:r>
        <w:t xml:space="preserve">inform </w:t>
      </w:r>
      <w:r w:rsidR="002353BD">
        <w:t>The Company</w:t>
      </w:r>
      <w:r>
        <w:t xml:space="preserve"> where it is not possible to maintain all necessary precautions to ensure that any potential Operational Effect on the </w:t>
      </w:r>
      <w:r w:rsidR="0047706D">
        <w:t>National Electricity Transmission System</w:t>
      </w:r>
      <w:r>
        <w:t xml:space="preserve"> is minimal through reasonable endeavours, thus increasing the likely Operational Effect on the live </w:t>
      </w:r>
      <w:r w:rsidR="0047706D">
        <w:t>National Electricity Transmission System</w:t>
      </w:r>
      <w:r>
        <w:t xml:space="preserve">; and </w:t>
      </w:r>
    </w:p>
    <w:p w14:paraId="35F3E6B5" w14:textId="586FD92B" w:rsidR="00805B19" w:rsidRDefault="00805B19" w:rsidP="00A11C82">
      <w:pPr>
        <w:pStyle w:val="Heading4"/>
        <w:numPr>
          <w:ilvl w:val="0"/>
          <w:numId w:val="9"/>
        </w:numPr>
        <w:tabs>
          <w:tab w:val="clear" w:pos="360"/>
          <w:tab w:val="num" w:pos="1080"/>
        </w:tabs>
        <w:spacing w:after="240"/>
        <w:ind w:left="1077" w:hanging="357"/>
        <w:jc w:val="both"/>
      </w:pPr>
      <w:r>
        <w:t xml:space="preserve">ensure that the Protection Apparatus is restored to relevant OCL(s). Where it is not possible to restore the Protection Apparatus to normal service condition, the state of the Protection Apparatus on its return to </w:t>
      </w:r>
      <w:r w:rsidR="002353BD">
        <w:t>The Company</w:t>
      </w:r>
      <w:r>
        <w:t xml:space="preserve"> shall be recorded by the TO and</w:t>
      </w:r>
      <w:r w:rsidR="002353BD">
        <w:t xml:space="preserve"> The Company</w:t>
      </w:r>
      <w:r>
        <w:t>.</w:t>
      </w:r>
    </w:p>
    <w:p w14:paraId="68E68199" w14:textId="77777777" w:rsidR="00805B19" w:rsidRDefault="00E77811" w:rsidP="00A11C82">
      <w:pPr>
        <w:pStyle w:val="Heading3"/>
        <w:ind w:left="720" w:hanging="720"/>
        <w:jc w:val="both"/>
      </w:pPr>
      <w:r>
        <w:t>3.9.3</w:t>
      </w:r>
      <w:r>
        <w:tab/>
      </w:r>
      <w:r w:rsidR="00805B19">
        <w:t>Where it is necessary to switch Protection Apparatus, or Protection blocking Apparatus out of service, or modify protection settings whilst the associated Plant and/or Apparatus is in operational service, a verbal Switching Method shall be used. The procedure in section 3.3.3 shall be followed.</w:t>
      </w:r>
    </w:p>
    <w:p w14:paraId="6E06AE3C" w14:textId="77777777" w:rsidR="00805B19" w:rsidRDefault="00E77811" w:rsidP="00A11C82">
      <w:pPr>
        <w:pStyle w:val="Heading3"/>
        <w:jc w:val="both"/>
      </w:pPr>
      <w:r>
        <w:t>3.9.4</w:t>
      </w:r>
      <w:r>
        <w:tab/>
      </w:r>
      <w:r w:rsidR="00805B19" w:rsidRPr="0047706D">
        <w:t>STCP 08-1 Protection Testing</w:t>
      </w:r>
      <w:r w:rsidR="00805B19">
        <w:t xml:space="preserve"> will be followed as applicable.</w:t>
      </w:r>
    </w:p>
    <w:p w14:paraId="115723F8" w14:textId="77777777" w:rsidR="00805B19" w:rsidRDefault="00805B19" w:rsidP="00A11C82">
      <w:pPr>
        <w:pStyle w:val="Heading3"/>
        <w:tabs>
          <w:tab w:val="clear" w:pos="720"/>
        </w:tabs>
        <w:jc w:val="both"/>
      </w:pPr>
      <w:r>
        <w:t xml:space="preserve"> </w:t>
      </w:r>
    </w:p>
    <w:p w14:paraId="574A0A02" w14:textId="77777777" w:rsidR="00805B19" w:rsidRDefault="00805B19" w:rsidP="00A11C82">
      <w:pPr>
        <w:pStyle w:val="Heading2"/>
      </w:pPr>
      <w:r>
        <w:t>Intertrip and/or Protection Signalling Channels</w:t>
      </w:r>
    </w:p>
    <w:p w14:paraId="4E6EE244" w14:textId="55EB30F1" w:rsidR="00805B19" w:rsidRDefault="00E77811" w:rsidP="00A11C82">
      <w:pPr>
        <w:pStyle w:val="Heading3"/>
        <w:spacing w:after="240"/>
        <w:ind w:left="720" w:hanging="720"/>
        <w:jc w:val="both"/>
      </w:pPr>
      <w:r>
        <w:t>3.10.1</w:t>
      </w:r>
      <w:r>
        <w:tab/>
      </w:r>
      <w:r w:rsidR="00805B19">
        <w:t xml:space="preserve">When it is necessary to work on and/or test intertrip and/or Protection signalling channels whilst associated Plant and/or Apparatus remains in operational service the relevant TO shall inform </w:t>
      </w:r>
      <w:r w:rsidR="002353BD">
        <w:t>The Company</w:t>
      </w:r>
      <w:r w:rsidR="00805B19">
        <w:t xml:space="preserve"> of all available relevant information regarding the Operational Effect (or potential Operational Effect) of the proposed action on the TO’s Transmission System prior to the work taking place. </w:t>
      </w:r>
    </w:p>
    <w:p w14:paraId="0EEB27FE" w14:textId="2CF52778" w:rsidR="00805B19" w:rsidRDefault="00E77811" w:rsidP="00A11C82">
      <w:pPr>
        <w:pStyle w:val="Heading3"/>
        <w:spacing w:after="240"/>
        <w:ind w:left="720" w:hanging="720"/>
        <w:jc w:val="both"/>
      </w:pPr>
      <w:r>
        <w:t>3.10.2</w:t>
      </w:r>
      <w:r>
        <w:tab/>
      </w:r>
      <w:r w:rsidR="002353BD">
        <w:t xml:space="preserve">The Company </w:t>
      </w:r>
      <w:r w:rsidR="00805B19">
        <w:t xml:space="preserve">shall consider the Operational Effects on the </w:t>
      </w:r>
      <w:r w:rsidR="0047706D">
        <w:t>National Electricity Transmission System</w:t>
      </w:r>
      <w:r w:rsidR="00805B19">
        <w:t xml:space="preserve">. </w:t>
      </w:r>
    </w:p>
    <w:p w14:paraId="6E69F437" w14:textId="53F7FA83" w:rsidR="00805B19" w:rsidRDefault="00E77811" w:rsidP="00A11C82">
      <w:pPr>
        <w:pStyle w:val="Heading3"/>
        <w:ind w:left="720" w:hanging="720"/>
      </w:pPr>
      <w:r>
        <w:t>3.10.3</w:t>
      </w:r>
      <w:r>
        <w:tab/>
      </w:r>
      <w:r w:rsidR="002353BD">
        <w:t>The Company</w:t>
      </w:r>
      <w:r w:rsidR="00805B19">
        <w:t xml:space="preserve"> shall contact the Affected User(s) In accordance with GB Grid Code OC7 to discuss:</w:t>
      </w:r>
    </w:p>
    <w:p w14:paraId="71CAE3FA" w14:textId="77777777" w:rsidR="00805B19" w:rsidRDefault="00805B19" w:rsidP="00A11C82">
      <w:pPr>
        <w:pStyle w:val="Heading4"/>
        <w:numPr>
          <w:ilvl w:val="0"/>
          <w:numId w:val="27"/>
        </w:numPr>
        <w:spacing w:after="0"/>
        <w:ind w:left="1077" w:hanging="357"/>
        <w:jc w:val="both"/>
      </w:pPr>
      <w:r>
        <w:t>any Operational Effect on the Affected Users’ Systems;</w:t>
      </w:r>
    </w:p>
    <w:p w14:paraId="0F98F3B8" w14:textId="77777777" w:rsidR="00805B19" w:rsidRDefault="00805B19" w:rsidP="00A11C82">
      <w:pPr>
        <w:pStyle w:val="Heading4"/>
        <w:numPr>
          <w:ilvl w:val="0"/>
          <w:numId w:val="27"/>
        </w:numPr>
        <w:spacing w:after="0"/>
        <w:ind w:left="1077" w:hanging="357"/>
        <w:jc w:val="both"/>
      </w:pPr>
      <w:r>
        <w:t>requirements for re-configuration of the Affected Users’ Systems; and/or</w:t>
      </w:r>
    </w:p>
    <w:p w14:paraId="79CAA418" w14:textId="77777777" w:rsidR="00805B19" w:rsidRDefault="00805B19" w:rsidP="00A11C82">
      <w:pPr>
        <w:pStyle w:val="Heading4"/>
        <w:numPr>
          <w:ilvl w:val="0"/>
          <w:numId w:val="27"/>
        </w:numPr>
        <w:tabs>
          <w:tab w:val="clear" w:pos="360"/>
          <w:tab w:val="num" w:pos="1080"/>
        </w:tabs>
        <w:ind w:left="1080"/>
        <w:jc w:val="both"/>
      </w:pPr>
      <w:r>
        <w:t xml:space="preserve">any issues/restrictions associated with the Affected Users’ Systems that may have an Operational Effect on the </w:t>
      </w:r>
      <w:r w:rsidR="0047706D">
        <w:t>National Electricity Transmission System</w:t>
      </w:r>
      <w:r>
        <w:t xml:space="preserve">. </w:t>
      </w:r>
    </w:p>
    <w:p w14:paraId="6E062D25" w14:textId="454C35E6" w:rsidR="00805B19" w:rsidRDefault="00E77811" w:rsidP="00A11C82">
      <w:pPr>
        <w:pStyle w:val="Heading3"/>
        <w:spacing w:after="240"/>
        <w:ind w:left="720" w:hanging="720"/>
        <w:jc w:val="both"/>
      </w:pPr>
      <w:r>
        <w:t>3.10.4</w:t>
      </w:r>
      <w:r>
        <w:tab/>
      </w:r>
      <w:r w:rsidR="002353BD">
        <w:t xml:space="preserve">The Company </w:t>
      </w:r>
      <w:r w:rsidR="00805B19">
        <w:t xml:space="preserve">shall take into account any operational issues or requirements raised by the Affected User(s) in its evaluation of the Operational Effects. If any operational issues are considered to be acceptable, </w:t>
      </w:r>
      <w:r w:rsidR="002353BD">
        <w:t>The Company</w:t>
      </w:r>
      <w:r w:rsidR="00805B19">
        <w:t xml:space="preserve"> shall agree to the release of an intertrip and/or Protection signalling channels. </w:t>
      </w:r>
    </w:p>
    <w:p w14:paraId="7DFECB2A" w14:textId="441A9A1C" w:rsidR="00805B19" w:rsidRDefault="00E77811" w:rsidP="00A11C82">
      <w:pPr>
        <w:pStyle w:val="Heading3"/>
        <w:spacing w:after="240"/>
        <w:ind w:left="720" w:hanging="720"/>
        <w:jc w:val="both"/>
      </w:pPr>
      <w:r>
        <w:t>3.10.5</w:t>
      </w:r>
      <w:r>
        <w:tab/>
      </w:r>
      <w:r w:rsidR="00805B19">
        <w:t xml:space="preserve">A verbal Switching Method may be used to release intertrip and/or Protection signalling channels. The procedure in section 3.3.3 shall be followed. </w:t>
      </w:r>
    </w:p>
    <w:p w14:paraId="32C50BA9" w14:textId="77777777" w:rsidR="00805B19" w:rsidRDefault="00E77811" w:rsidP="00A11C82">
      <w:pPr>
        <w:pStyle w:val="Heading3"/>
        <w:ind w:left="720" w:hanging="720"/>
        <w:rPr>
          <w:del w:id="38" w:author="Amanda Rooney" w:date="2026-01-08T15:50:00Z" w16du:dateUtc="2026-01-08T15:50:15Z"/>
        </w:rPr>
      </w:pPr>
      <w:r>
        <w:t>3.10.6</w:t>
      </w:r>
      <w:r>
        <w:tab/>
      </w:r>
      <w:r w:rsidR="00805B19">
        <w:t>The relevant TO will then manage the testing and/or work. STCP 08-1 Protection Testing will be followed as applicable.</w:t>
      </w:r>
    </w:p>
    <w:p w14:paraId="4C5D208B" w14:textId="77777777" w:rsidR="00805B19" w:rsidRDefault="00805B19" w:rsidP="00A11C82">
      <w:pPr>
        <w:pStyle w:val="Heading3"/>
        <w:tabs>
          <w:tab w:val="clear" w:pos="720"/>
        </w:tabs>
      </w:pPr>
    </w:p>
    <w:p w14:paraId="2BB65FA5" w14:textId="77777777" w:rsidR="00805B19" w:rsidRDefault="00805B19" w:rsidP="00A11C82">
      <w:pPr>
        <w:pStyle w:val="Heading2"/>
      </w:pPr>
      <w:r>
        <w:t>Delayed Auto Reclose  (DAR)</w:t>
      </w:r>
    </w:p>
    <w:p w14:paraId="0E800D0B" w14:textId="1841974B" w:rsidR="00805B19" w:rsidRDefault="00E77811" w:rsidP="00A11C82">
      <w:pPr>
        <w:pStyle w:val="Heading3"/>
        <w:ind w:left="720" w:hanging="720"/>
        <w:jc w:val="both"/>
      </w:pPr>
      <w:r>
        <w:t>3.11.1</w:t>
      </w:r>
      <w:r>
        <w:tab/>
      </w:r>
      <w:r w:rsidR="00805B19">
        <w:t xml:space="preserve">If </w:t>
      </w:r>
      <w:r w:rsidR="002353BD">
        <w:t>The Company</w:t>
      </w:r>
      <w:r w:rsidR="00805B19">
        <w:t xml:space="preserve"> or a TO requires a DAR scheme to be switched out of service for operational or safety reasons, they shall contact the TO or </w:t>
      </w:r>
      <w:r w:rsidR="002353BD">
        <w:t>The Company</w:t>
      </w:r>
      <w:r w:rsidR="00805B19">
        <w:t xml:space="preserve">, as appropriate, to request the DAR to be switched out of service. A verbal Switching Method may be used and the procedure in section 3.3.3 shall be followed. </w:t>
      </w:r>
    </w:p>
    <w:p w14:paraId="61811924" w14:textId="654F46DD" w:rsidR="00805B19" w:rsidRDefault="00E77811" w:rsidP="00A11C82">
      <w:pPr>
        <w:pStyle w:val="Heading3"/>
        <w:ind w:left="720" w:hanging="720"/>
        <w:jc w:val="both"/>
        <w:rPr>
          <w:del w:id="39" w:author="Amanda Rooney" w:date="2026-01-08T15:50:00Z" w16du:dateUtc="2026-01-08T15:50:17Z"/>
        </w:rPr>
      </w:pPr>
      <w:r>
        <w:lastRenderedPageBreak/>
        <w:t>3.11.2</w:t>
      </w:r>
      <w:r>
        <w:tab/>
      </w:r>
      <w:r w:rsidR="00805B19">
        <w:t>Where the DAR scheme is associated with a TO-TO or TO-</w:t>
      </w:r>
      <w:r w:rsidR="00BC42F4">
        <w:t>The Company</w:t>
      </w:r>
      <w:r w:rsidR="00805B19">
        <w:t xml:space="preserve"> cross boundary circuit, </w:t>
      </w:r>
      <w:r w:rsidR="002353BD">
        <w:t>The Company</w:t>
      </w:r>
      <w:r w:rsidR="00805B19">
        <w:t xml:space="preserve"> shall co-ordinate the request to switch the DAR scheme out of service with the relevant Parties and issue a verbal Switching Method to each Party as appropriate.</w:t>
      </w:r>
    </w:p>
    <w:p w14:paraId="30AE521F" w14:textId="77777777" w:rsidR="00D40FC4" w:rsidRDefault="00D40FC4" w:rsidP="00A11C82">
      <w:pPr>
        <w:pStyle w:val="Heading3"/>
        <w:tabs>
          <w:tab w:val="clear" w:pos="720"/>
        </w:tabs>
        <w:jc w:val="both"/>
      </w:pPr>
    </w:p>
    <w:p w14:paraId="2A913326" w14:textId="77777777" w:rsidR="00805B19" w:rsidRDefault="00805B19" w:rsidP="00A11C82">
      <w:pPr>
        <w:pStyle w:val="Heading2"/>
      </w:pPr>
      <w:r>
        <w:t xml:space="preserve">Busbar Protection Apparatus </w:t>
      </w:r>
    </w:p>
    <w:p w14:paraId="1F640203" w14:textId="193F385F" w:rsidR="00805B19" w:rsidRDefault="00E77811" w:rsidP="00A11C82">
      <w:pPr>
        <w:pStyle w:val="Heading3"/>
        <w:ind w:left="720" w:hanging="720"/>
        <w:jc w:val="both"/>
      </w:pPr>
      <w:r>
        <w:t>3.12.1</w:t>
      </w:r>
      <w:r>
        <w:tab/>
      </w:r>
      <w:r w:rsidR="00805B19">
        <w:t xml:space="preserve">Unless specifically released (through a verbal Switching Method), busbar Protection Apparatus will remain under the operational control of </w:t>
      </w:r>
      <w:r w:rsidR="007F74BB">
        <w:t>The Company</w:t>
      </w:r>
      <w:r w:rsidR="00805B19">
        <w:t xml:space="preserve"> at all times. No planned work or testing on busbar Protection Apparatus shall be carried out unless the TO has provided confirmation to </w:t>
      </w:r>
      <w:r w:rsidR="007F74BB">
        <w:t>The Company</w:t>
      </w:r>
      <w:r w:rsidR="00805B19">
        <w:t xml:space="preserve"> that they have a written method statement in place that sets out the actions to be taken to minimise the Operational Effects of the work or testing on the live </w:t>
      </w:r>
      <w:r w:rsidR="0047706D">
        <w:t>National Electricity Transmission System</w:t>
      </w:r>
      <w:r w:rsidR="00805B19">
        <w:t xml:space="preserve">. Prior to the release or agreement for work and/or testing of the busbar Protection Apparatus, </w:t>
      </w:r>
      <w:r w:rsidR="007F74BB">
        <w:t>The Company</w:t>
      </w:r>
      <w:r w:rsidR="00805B19">
        <w:t xml:space="preserve"> and the relevant TO(s) will discuss:</w:t>
      </w:r>
    </w:p>
    <w:p w14:paraId="5AADF253" w14:textId="77777777" w:rsidR="00805B19" w:rsidRDefault="00805B19" w:rsidP="00A11C82">
      <w:pPr>
        <w:pStyle w:val="Heading4"/>
        <w:numPr>
          <w:ilvl w:val="0"/>
          <w:numId w:val="15"/>
        </w:numPr>
        <w:tabs>
          <w:tab w:val="clear" w:pos="360"/>
          <w:tab w:val="num" w:pos="1080"/>
        </w:tabs>
        <w:spacing w:after="0"/>
        <w:ind w:left="1077" w:hanging="357"/>
        <w:jc w:val="both"/>
      </w:pPr>
      <w:r>
        <w:t>any measures to be taken as part of the method statement to mitigate any Operational Effects during testing and/or work;</w:t>
      </w:r>
    </w:p>
    <w:p w14:paraId="5E362DB2" w14:textId="77777777" w:rsidR="00805B19" w:rsidRDefault="00805B19" w:rsidP="00A11C82">
      <w:pPr>
        <w:pStyle w:val="Heading4"/>
        <w:numPr>
          <w:ilvl w:val="0"/>
          <w:numId w:val="15"/>
        </w:numPr>
        <w:tabs>
          <w:tab w:val="clear" w:pos="360"/>
          <w:tab w:val="num" w:pos="1080"/>
        </w:tabs>
        <w:spacing w:after="0"/>
        <w:ind w:left="1077" w:hanging="357"/>
        <w:jc w:val="both"/>
      </w:pPr>
      <w:r>
        <w:t>the acceptability of any Operational Effects, where it is not possible to mitigate against all Operational Effects during testing and/or work; and</w:t>
      </w:r>
    </w:p>
    <w:p w14:paraId="5F83F3CF" w14:textId="77777777" w:rsidR="00805B19" w:rsidRDefault="00805B19" w:rsidP="00A11C82">
      <w:pPr>
        <w:keepNext/>
        <w:keepLines/>
        <w:numPr>
          <w:ilvl w:val="0"/>
          <w:numId w:val="15"/>
        </w:numPr>
        <w:tabs>
          <w:tab w:val="clear" w:pos="360"/>
          <w:tab w:val="num" w:pos="1080"/>
        </w:tabs>
        <w:ind w:left="1077" w:hanging="357"/>
        <w:jc w:val="both"/>
      </w:pPr>
      <w:r>
        <w:t xml:space="preserve">where appropriate, agree the any Operational Effects prior to releasing the busbar Protection Apparatus. This agreement should be recorded by both Parties. </w:t>
      </w:r>
    </w:p>
    <w:p w14:paraId="642D267C" w14:textId="77777777" w:rsidR="00805B19" w:rsidRDefault="00E77811" w:rsidP="00A11C82">
      <w:pPr>
        <w:pStyle w:val="Heading3"/>
        <w:ind w:left="720" w:hanging="720"/>
        <w:jc w:val="both"/>
      </w:pPr>
      <w:r>
        <w:t>3.12.2</w:t>
      </w:r>
      <w:r>
        <w:tab/>
      </w:r>
      <w:r w:rsidR="00805B19">
        <w:t xml:space="preserve">Guidance on dealing with busbar Protection faults is outlined in </w:t>
      </w:r>
      <w:r w:rsidR="00805B19" w:rsidRPr="0047706D">
        <w:t>STCP 02-1 Alarm and Event Management</w:t>
      </w:r>
      <w:r w:rsidR="00805B19">
        <w:t xml:space="preserve"> </w:t>
      </w:r>
    </w:p>
    <w:p w14:paraId="7B794811" w14:textId="29C56E71" w:rsidR="00805B19" w:rsidRDefault="00805B19" w:rsidP="00A11C82">
      <w:pPr>
        <w:pStyle w:val="Heading2"/>
      </w:pPr>
      <w:r>
        <w:t>Risk Of Trip</w:t>
      </w:r>
    </w:p>
    <w:p w14:paraId="76CEAB02" w14:textId="713445EF" w:rsidR="00805B19" w:rsidRDefault="00E77811" w:rsidP="00A11C82">
      <w:pPr>
        <w:pStyle w:val="Heading3"/>
        <w:ind w:left="720" w:hanging="720"/>
        <w:jc w:val="both"/>
      </w:pPr>
      <w:r>
        <w:t>3.13.1</w:t>
      </w:r>
      <w:r>
        <w:tab/>
      </w:r>
      <w:r w:rsidR="00805B19">
        <w:t xml:space="preserve">When work is required on Plant and/or Apparatus remaining in service and it is not possible to remove all reasonable tripping risks to the System through reasonable endeavours, a formal risk of trip shall be agreed between the relevant TO and </w:t>
      </w:r>
      <w:r w:rsidR="00D90D19">
        <w:t>The Company</w:t>
      </w:r>
      <w:r w:rsidR="00805B19">
        <w:t xml:space="preserve">. </w:t>
      </w:r>
      <w:r w:rsidR="00D90D19">
        <w:t>The Company</w:t>
      </w:r>
      <w:r w:rsidR="00805B19">
        <w:t xml:space="preserve"> shall only agree to a risk of trip if</w:t>
      </w:r>
      <w:r w:rsidR="00D90D19">
        <w:t xml:space="preserve"> The Company</w:t>
      </w:r>
      <w:r w:rsidR="00805B19">
        <w:t>:</w:t>
      </w:r>
    </w:p>
    <w:p w14:paraId="71836F39" w14:textId="77777777" w:rsidR="00805B19" w:rsidRDefault="00805B19" w:rsidP="00A11C82">
      <w:pPr>
        <w:pStyle w:val="Heading3"/>
        <w:numPr>
          <w:ilvl w:val="0"/>
          <w:numId w:val="12"/>
        </w:numPr>
        <w:tabs>
          <w:tab w:val="clear" w:pos="360"/>
          <w:tab w:val="num" w:pos="1080"/>
        </w:tabs>
        <w:spacing w:after="0"/>
        <w:ind w:left="1077" w:hanging="357"/>
        <w:jc w:val="both"/>
      </w:pPr>
      <w:r>
        <w:t xml:space="preserve">has the agreement of Affected Users; and </w:t>
      </w:r>
    </w:p>
    <w:p w14:paraId="5A4ED584" w14:textId="77777777" w:rsidR="00805B19" w:rsidRDefault="00805B19" w:rsidP="00A11C82">
      <w:pPr>
        <w:pStyle w:val="Heading3"/>
        <w:numPr>
          <w:ilvl w:val="0"/>
          <w:numId w:val="12"/>
        </w:numPr>
        <w:tabs>
          <w:tab w:val="clear" w:pos="360"/>
          <w:tab w:val="num" w:pos="1080"/>
        </w:tabs>
        <w:spacing w:after="240"/>
        <w:ind w:left="1077" w:hanging="357"/>
        <w:jc w:val="both"/>
      </w:pPr>
      <w:r>
        <w:t>is satisfied that the Operational Effect, if the trip occurred, would not result in unacceptable System operating conditions.</w:t>
      </w:r>
    </w:p>
    <w:p w14:paraId="1D6213E1" w14:textId="4B96F82B" w:rsidR="00805B19" w:rsidRDefault="00E77811" w:rsidP="00A11C82">
      <w:pPr>
        <w:pStyle w:val="Heading3"/>
        <w:ind w:left="720" w:hanging="720"/>
        <w:jc w:val="both"/>
      </w:pPr>
      <w:r>
        <w:t>3.13.2</w:t>
      </w:r>
      <w:r>
        <w:tab/>
      </w:r>
      <w:r w:rsidR="00805B19">
        <w:t xml:space="preserve">If Plant and/or Apparatus trips following agreement of a risk of trip, the TO should determine the cause of the trip and report the cause to </w:t>
      </w:r>
      <w:r w:rsidR="009E74BA">
        <w:t>The Company</w:t>
      </w:r>
      <w:r w:rsidR="00805B19">
        <w:t xml:space="preserve"> as soon as reasonable practicable. </w:t>
      </w:r>
    </w:p>
    <w:p w14:paraId="56A159EE" w14:textId="77777777" w:rsidR="00805B19" w:rsidRDefault="00E77811" w:rsidP="00A11C82">
      <w:pPr>
        <w:pStyle w:val="Heading3"/>
        <w:ind w:left="720" w:hanging="720"/>
        <w:jc w:val="both"/>
      </w:pPr>
      <w:r>
        <w:t>3.13.3</w:t>
      </w:r>
      <w:r>
        <w:tab/>
      </w:r>
      <w:r w:rsidR="00805B19">
        <w:t xml:space="preserve">If the cause of the trip is as a result of the agreed action, the Plant and/or Apparatus affected by the trip may be put back into operational service using a verbal Switching Method. If so, the procedure in section </w:t>
      </w:r>
      <w:r w:rsidR="00506680">
        <w:t>3.3.3</w:t>
      </w:r>
      <w:r w:rsidR="00805B19">
        <w:t xml:space="preserve"> shall be followed.</w:t>
      </w:r>
    </w:p>
    <w:p w14:paraId="0703EC56" w14:textId="37CE097D" w:rsidR="00805B19" w:rsidRDefault="00E77811" w:rsidP="00A11C82">
      <w:pPr>
        <w:pStyle w:val="Heading3"/>
        <w:ind w:left="720" w:hanging="720"/>
      </w:pPr>
      <w:r>
        <w:t>3.13.4</w:t>
      </w:r>
      <w:r>
        <w:tab/>
      </w:r>
      <w:r w:rsidR="00805B19">
        <w:t xml:space="preserve">Prior to issuing a verbal Switching Method, </w:t>
      </w:r>
      <w:r w:rsidR="009E74BA">
        <w:t xml:space="preserve">The Company </w:t>
      </w:r>
      <w:r w:rsidR="00805B19">
        <w:t>shall contact the Affected User(s) In accordance with GB Grid Code OC7 to discuss:</w:t>
      </w:r>
    </w:p>
    <w:p w14:paraId="3C8E4FCC" w14:textId="77777777" w:rsidR="00805B19" w:rsidRDefault="00805B19" w:rsidP="00A11C82">
      <w:pPr>
        <w:pStyle w:val="Heading3"/>
        <w:numPr>
          <w:ilvl w:val="0"/>
          <w:numId w:val="30"/>
        </w:numPr>
        <w:tabs>
          <w:tab w:val="clear" w:pos="360"/>
          <w:tab w:val="num" w:pos="1080"/>
        </w:tabs>
        <w:spacing w:after="0"/>
        <w:ind w:left="1077" w:hanging="357"/>
      </w:pPr>
      <w:r>
        <w:t>any Operational Effect on the Affected Users’ Systems;</w:t>
      </w:r>
    </w:p>
    <w:p w14:paraId="3A98138F" w14:textId="77777777" w:rsidR="00805B19" w:rsidRDefault="00805B19" w:rsidP="00A11C82">
      <w:pPr>
        <w:pStyle w:val="Heading3"/>
        <w:numPr>
          <w:ilvl w:val="0"/>
          <w:numId w:val="30"/>
        </w:numPr>
        <w:tabs>
          <w:tab w:val="clear" w:pos="360"/>
          <w:tab w:val="num" w:pos="1080"/>
        </w:tabs>
        <w:spacing w:after="0"/>
        <w:ind w:left="1077" w:hanging="357"/>
      </w:pPr>
      <w:r>
        <w:t>requirements for re-configuration of the Affected Users’ Systems; and/or</w:t>
      </w:r>
    </w:p>
    <w:p w14:paraId="7733359B" w14:textId="77777777" w:rsidR="00805B19" w:rsidRDefault="00805B19" w:rsidP="00A11C82">
      <w:pPr>
        <w:pStyle w:val="Heading3"/>
        <w:numPr>
          <w:ilvl w:val="0"/>
          <w:numId w:val="30"/>
        </w:numPr>
        <w:tabs>
          <w:tab w:val="clear" w:pos="360"/>
          <w:tab w:val="num" w:pos="1080"/>
        </w:tabs>
        <w:ind w:left="1080"/>
      </w:pPr>
      <w:r>
        <w:t xml:space="preserve">any issues/restrictions associated with the Affected Users’ Systems that may have an Operational Effect on the Switching Method and/or the </w:t>
      </w:r>
      <w:r w:rsidR="0047706D">
        <w:t>National Electricity Transmission System</w:t>
      </w:r>
      <w:r>
        <w:t>.</w:t>
      </w:r>
    </w:p>
    <w:p w14:paraId="029C614A" w14:textId="77777777" w:rsidR="00805B19" w:rsidRDefault="00E77811" w:rsidP="00A11C82">
      <w:pPr>
        <w:pStyle w:val="Heading3"/>
        <w:spacing w:after="240"/>
        <w:ind w:left="720" w:hanging="720"/>
        <w:jc w:val="both"/>
      </w:pPr>
      <w:r>
        <w:t>3.13.5</w:t>
      </w:r>
      <w:r>
        <w:tab/>
      </w:r>
      <w:r w:rsidR="00805B19">
        <w:t xml:space="preserve">The verbal Switching Method shall take into account any operational issues or requirements raised by the TO(s) and/or Affected User(s).  </w:t>
      </w:r>
    </w:p>
    <w:p w14:paraId="444D0F9A" w14:textId="77777777" w:rsidR="00805B19" w:rsidRDefault="00E77811" w:rsidP="00A11C82">
      <w:pPr>
        <w:pStyle w:val="Heading3"/>
        <w:ind w:left="720" w:hanging="720"/>
        <w:jc w:val="both"/>
        <w:rPr>
          <w:del w:id="40" w:author="Amanda Rooney" w:date="2026-01-08T15:50:00Z" w16du:dateUtc="2026-01-08T15:50:22Z"/>
        </w:rPr>
      </w:pPr>
      <w:r>
        <w:t>3.13.6</w:t>
      </w:r>
      <w:r>
        <w:tab/>
      </w:r>
      <w:r w:rsidR="00805B19">
        <w:t>All necessary precautions should be taken by the TO</w:t>
      </w:r>
      <w:r w:rsidR="00805B19" w:rsidRPr="6A4E1963">
        <w:rPr>
          <w:i/>
          <w:iCs/>
        </w:rPr>
        <w:t xml:space="preserve"> </w:t>
      </w:r>
      <w:r w:rsidR="00805B19">
        <w:t xml:space="preserve">to avoid further inadvertent tripping. </w:t>
      </w:r>
    </w:p>
    <w:p w14:paraId="5B5C57DE" w14:textId="77777777" w:rsidR="00805B19" w:rsidRDefault="00805B19" w:rsidP="00A11C82">
      <w:pPr>
        <w:pStyle w:val="Heading4"/>
        <w:tabs>
          <w:tab w:val="clear" w:pos="0"/>
          <w:tab w:val="num" w:pos="864"/>
        </w:tabs>
        <w:rPr>
          <w:b/>
        </w:rPr>
      </w:pPr>
    </w:p>
    <w:p w14:paraId="00A3D717" w14:textId="77777777" w:rsidR="00805B19" w:rsidRDefault="00805B19" w:rsidP="00A11C82">
      <w:pPr>
        <w:pStyle w:val="Heading2"/>
      </w:pPr>
      <w:r>
        <w:t>Commissioning</w:t>
      </w:r>
      <w:r w:rsidR="00B56408">
        <w:t xml:space="preserve"> / Decommissioning</w:t>
      </w:r>
      <w:r>
        <w:t xml:space="preserve"> </w:t>
      </w:r>
    </w:p>
    <w:p w14:paraId="287F2F00" w14:textId="044C5CC0" w:rsidR="00805B19" w:rsidRDefault="00E77811" w:rsidP="00A11C82">
      <w:pPr>
        <w:pStyle w:val="Heading3"/>
        <w:ind w:left="720" w:hanging="720"/>
        <w:jc w:val="both"/>
      </w:pPr>
      <w:r>
        <w:lastRenderedPageBreak/>
        <w:t>3.14.1</w:t>
      </w:r>
      <w:r>
        <w:tab/>
      </w:r>
      <w:r w:rsidR="00805B19">
        <w:t xml:space="preserve">The process for commissioning </w:t>
      </w:r>
      <w:r w:rsidR="00B56408">
        <w:t xml:space="preserve">or decommissioning </w:t>
      </w:r>
      <w:r w:rsidR="00805B19">
        <w:t xml:space="preserve">of Plant and/or Apparatus is detailed in </w:t>
      </w:r>
      <w:r w:rsidR="00805B19" w:rsidRPr="0047706D">
        <w:t>STCP 19-4 Commissioning</w:t>
      </w:r>
      <w:r w:rsidR="00EA7B31" w:rsidRPr="0047706D">
        <w:t>/Decommissioning</w:t>
      </w:r>
      <w:r w:rsidR="00805B19">
        <w:t xml:space="preserve">. If Operational Switching takes place as part of the process, and </w:t>
      </w:r>
      <w:r w:rsidR="009E74BA">
        <w:t>The Company</w:t>
      </w:r>
      <w:r w:rsidR="00805B19">
        <w:t xml:space="preserve"> and the relevant TO have agreed that a Switching Programme is correct and in sufficient detail, </w:t>
      </w:r>
      <w:r w:rsidR="009E74BA">
        <w:t xml:space="preserve">The Company </w:t>
      </w:r>
      <w:r w:rsidR="00805B19">
        <w:t xml:space="preserve">may, if appropriate, agree that the TO may complete a number of steps at a time. This agreement, including the steps that shall be carried without further reference to </w:t>
      </w:r>
      <w:r w:rsidR="009E74BA">
        <w:t>The Company</w:t>
      </w:r>
      <w:r w:rsidR="00805B19">
        <w:t>, will be recorded by both TO and</w:t>
      </w:r>
      <w:r w:rsidR="009E74BA">
        <w:t xml:space="preserve"> The Company</w:t>
      </w:r>
      <w:r w:rsidR="00805B19">
        <w:t>.</w:t>
      </w:r>
    </w:p>
    <w:p w14:paraId="323ADBD5" w14:textId="77777777" w:rsidR="00805B19" w:rsidRDefault="00E77811" w:rsidP="00A11C82">
      <w:pPr>
        <w:pStyle w:val="Heading3"/>
        <w:ind w:left="720" w:hanging="720"/>
        <w:jc w:val="both"/>
      </w:pPr>
      <w:r>
        <w:t>3.14.2</w:t>
      </w:r>
      <w:r>
        <w:tab/>
      </w:r>
      <w:r w:rsidR="00805B19">
        <w:t xml:space="preserve">If the relevant TO conducts any commissioning and/or trip testing that may have an Operational Effect on the System, the process in </w:t>
      </w:r>
      <w:r w:rsidR="00506680">
        <w:t>3.4.2</w:t>
      </w:r>
      <w:r w:rsidR="00805B19">
        <w:t xml:space="preserve"> Planned Release of equipment on a TO’s Transmission System shall be followed. </w:t>
      </w:r>
    </w:p>
    <w:p w14:paraId="17104EA3" w14:textId="77777777" w:rsidR="00805B19" w:rsidRDefault="00805B19" w:rsidP="00A11C82">
      <w:pPr>
        <w:pStyle w:val="BodyText"/>
        <w:keepNext/>
        <w:keepLines/>
        <w:ind w:left="0"/>
        <w:rPr>
          <w:i/>
        </w:rPr>
      </w:pPr>
    </w:p>
    <w:p w14:paraId="67A593A6" w14:textId="77777777" w:rsidR="00805B19" w:rsidRDefault="00805B19" w:rsidP="00A11C82">
      <w:pPr>
        <w:pStyle w:val="Heading2"/>
      </w:pPr>
      <w:bookmarkStart w:id="41" w:name="_Ref107187371"/>
      <w:r>
        <w:t>Change of Conditions</w:t>
      </w:r>
      <w:bookmarkEnd w:id="41"/>
      <w:r>
        <w:t xml:space="preserve"> </w:t>
      </w:r>
    </w:p>
    <w:p w14:paraId="561E33FD" w14:textId="0EB74A40" w:rsidR="00805B19" w:rsidRDefault="00E77811" w:rsidP="00A11C82">
      <w:pPr>
        <w:pStyle w:val="Heading3"/>
        <w:ind w:left="720" w:hanging="720"/>
        <w:jc w:val="both"/>
      </w:pPr>
      <w:r>
        <w:t>3.15.1</w:t>
      </w:r>
      <w:r>
        <w:tab/>
      </w:r>
      <w:r w:rsidR="00805B19">
        <w:t xml:space="preserve">If at any time </w:t>
      </w:r>
      <w:r w:rsidR="009E74BA">
        <w:t>The Company</w:t>
      </w:r>
      <w:r w:rsidR="00805B19">
        <w:t xml:space="preserve"> or the relevant TO becomes aware of a change of conditions that has a reason to delay or stop the Operational Switching or Outage they shall notify the other Party and either </w:t>
      </w:r>
      <w:r w:rsidR="002849A6">
        <w:t xml:space="preserve">The Company </w:t>
      </w:r>
      <w:r w:rsidR="00805B19">
        <w:t>or the relevant TO (as appropriately agreed between the Parties at the time) shall inform the Affected User(s) as soon as practicable. Changes of condition include:</w:t>
      </w:r>
    </w:p>
    <w:p w14:paraId="5FBD49A0" w14:textId="183ECE02" w:rsidR="00805B19" w:rsidRDefault="00805B19" w:rsidP="00A11C82">
      <w:pPr>
        <w:pStyle w:val="BodyText"/>
        <w:keepNext/>
        <w:keepLines/>
        <w:numPr>
          <w:ilvl w:val="0"/>
          <w:numId w:val="36"/>
        </w:numPr>
        <w:tabs>
          <w:tab w:val="clear" w:pos="360"/>
          <w:tab w:val="num" w:pos="1080"/>
        </w:tabs>
        <w:ind w:left="1080"/>
        <w:jc w:val="both"/>
      </w:pPr>
      <w:r>
        <w:t>Operational changes</w:t>
      </w:r>
      <w:r w:rsidR="00CF7652">
        <w:t xml:space="preserve"> including System Restoration</w:t>
      </w:r>
      <w:r>
        <w:t>;</w:t>
      </w:r>
    </w:p>
    <w:p w14:paraId="7BBE5B5C" w14:textId="77777777" w:rsidR="00805B19" w:rsidRDefault="00805B19" w:rsidP="00A11C82">
      <w:pPr>
        <w:pStyle w:val="BodyText"/>
        <w:keepNext/>
        <w:keepLines/>
        <w:numPr>
          <w:ilvl w:val="0"/>
          <w:numId w:val="36"/>
        </w:numPr>
        <w:tabs>
          <w:tab w:val="clear" w:pos="360"/>
          <w:tab w:val="num" w:pos="1080"/>
        </w:tabs>
        <w:ind w:left="1080"/>
        <w:jc w:val="both"/>
      </w:pPr>
      <w:r>
        <w:t>Changes in weather conditions;</w:t>
      </w:r>
    </w:p>
    <w:p w14:paraId="50C3C943" w14:textId="77777777" w:rsidR="00805B19" w:rsidRDefault="00805B19" w:rsidP="00A11C82">
      <w:pPr>
        <w:pStyle w:val="BodyText"/>
        <w:keepNext/>
        <w:keepLines/>
        <w:numPr>
          <w:ilvl w:val="0"/>
          <w:numId w:val="36"/>
        </w:numPr>
        <w:tabs>
          <w:tab w:val="clear" w:pos="360"/>
          <w:tab w:val="num" w:pos="1080"/>
        </w:tabs>
        <w:ind w:left="1080"/>
        <w:jc w:val="both"/>
      </w:pPr>
      <w:r>
        <w:t>Change in resource availability;</w:t>
      </w:r>
    </w:p>
    <w:p w14:paraId="020CFE76" w14:textId="77777777" w:rsidR="00805B19" w:rsidRDefault="00805B19" w:rsidP="00A11C82">
      <w:pPr>
        <w:pStyle w:val="BodyText"/>
        <w:keepNext/>
        <w:keepLines/>
        <w:numPr>
          <w:ilvl w:val="0"/>
          <w:numId w:val="36"/>
        </w:numPr>
        <w:tabs>
          <w:tab w:val="clear" w:pos="360"/>
          <w:tab w:val="num" w:pos="1080"/>
        </w:tabs>
        <w:ind w:left="1080"/>
        <w:jc w:val="both"/>
      </w:pPr>
      <w:r>
        <w:t>Safety issues; and</w:t>
      </w:r>
    </w:p>
    <w:p w14:paraId="478AB6A7" w14:textId="77777777" w:rsidR="00805B19" w:rsidRDefault="00805B19" w:rsidP="00A11C82">
      <w:pPr>
        <w:pStyle w:val="BodyText"/>
        <w:keepNext/>
        <w:keepLines/>
        <w:numPr>
          <w:ilvl w:val="0"/>
          <w:numId w:val="36"/>
        </w:numPr>
        <w:tabs>
          <w:tab w:val="clear" w:pos="360"/>
          <w:tab w:val="num" w:pos="1080"/>
        </w:tabs>
        <w:ind w:left="1080"/>
        <w:jc w:val="both"/>
      </w:pPr>
      <w:r>
        <w:t>Changes to commercial/market conditions</w:t>
      </w:r>
    </w:p>
    <w:p w14:paraId="2F8E10F1" w14:textId="77777777" w:rsidR="00805B19" w:rsidRDefault="00805B19" w:rsidP="6A4E1963">
      <w:pPr>
        <w:pStyle w:val="BodyText"/>
        <w:keepNext/>
        <w:keepLines/>
        <w:jc w:val="both"/>
        <w:rPr>
          <w:del w:id="42" w:author="Amanda Rooney" w:date="2026-01-08T15:50:00Z" w16du:dateUtc="2026-01-08T15:50:31Z"/>
          <w:i/>
          <w:iCs/>
        </w:rPr>
      </w:pPr>
    </w:p>
    <w:p w14:paraId="782CCA16" w14:textId="77777777" w:rsidR="00B76E16" w:rsidRDefault="00B76E16" w:rsidP="6A4E1963">
      <w:pPr>
        <w:pStyle w:val="BodyText"/>
        <w:keepNext/>
        <w:keepLines/>
        <w:ind w:left="0"/>
        <w:jc w:val="both"/>
        <w:rPr>
          <w:i/>
          <w:iCs/>
        </w:rPr>
      </w:pPr>
    </w:p>
    <w:p w14:paraId="69519458" w14:textId="77777777" w:rsidR="00B76E16" w:rsidRPr="00B76E16" w:rsidRDefault="00B76E16" w:rsidP="00A11C82">
      <w:pPr>
        <w:pStyle w:val="Heading2"/>
      </w:pPr>
      <w:r w:rsidRPr="00B76E16">
        <w:t xml:space="preserve">Remote Control Facilities </w:t>
      </w:r>
    </w:p>
    <w:p w14:paraId="79B4D29A" w14:textId="7F45C97A" w:rsidR="00B76E16" w:rsidRPr="001F16E9" w:rsidRDefault="00B76E16" w:rsidP="00A11C82">
      <w:pPr>
        <w:pStyle w:val="Level3Text"/>
        <w:numPr>
          <w:ilvl w:val="2"/>
          <w:numId w:val="4"/>
        </w:numPr>
        <w:ind w:left="709" w:hanging="709"/>
      </w:pPr>
      <w:r w:rsidRPr="00B56667">
        <w:t>Under the STC, the default arrangement is that OFTO Network Assets, including voltage control equipment, are operated by the OFTO at the request of</w:t>
      </w:r>
      <w:r w:rsidRPr="00B56667">
        <w:rPr>
          <w:color w:val="FF0000"/>
        </w:rPr>
        <w:t xml:space="preserve"> </w:t>
      </w:r>
      <w:r w:rsidRPr="00240249">
        <w:rPr>
          <w:bCs/>
          <w:iCs/>
          <w:color w:val="FF0000"/>
        </w:rPr>
        <w:t> </w:t>
      </w:r>
      <w:r w:rsidR="00D0778C">
        <w:t>The Company</w:t>
      </w:r>
      <w:r w:rsidRPr="00B56667">
        <w:t xml:space="preserve">. However it is acceptable under the STC for </w:t>
      </w:r>
      <w:r w:rsidR="00D0778C">
        <w:t>The Company</w:t>
      </w:r>
      <w:r w:rsidR="00895D8B" w:rsidRPr="00B56667">
        <w:t xml:space="preserve"> </w:t>
      </w:r>
      <w:r w:rsidRPr="00B56667">
        <w:t xml:space="preserve">and OFTO to enter into an agreement under which </w:t>
      </w:r>
      <w:r w:rsidR="00D0778C">
        <w:t>The Company</w:t>
      </w:r>
      <w:r w:rsidR="002849A6" w:rsidRPr="00B56667">
        <w:t xml:space="preserve"> </w:t>
      </w:r>
      <w:r w:rsidRPr="00B56667">
        <w:t>operates the assets directly. To facilitate such agreements it may be expedient to build this operational capability into the OFTO’s SCADA and TCI. Please refer to STCP 4-6 for details of the telecontrol interface requirements.</w:t>
      </w:r>
    </w:p>
    <w:p w14:paraId="29004799" w14:textId="057E8915" w:rsidR="00805B19" w:rsidRPr="0052500E" w:rsidRDefault="0052500E" w:rsidP="00A11C82">
      <w:pPr>
        <w:pStyle w:val="BodyText"/>
        <w:keepNext/>
        <w:keepLines/>
        <w:ind w:left="0"/>
        <w:rPr>
          <w:b/>
          <w:bCs/>
          <w:i/>
          <w:iCs/>
          <w:sz w:val="24"/>
          <w:szCs w:val="24"/>
        </w:rPr>
      </w:pPr>
      <w:r w:rsidRPr="0052500E">
        <w:rPr>
          <w:b/>
          <w:bCs/>
          <w:i/>
          <w:iCs/>
          <w:sz w:val="24"/>
          <w:szCs w:val="24"/>
        </w:rPr>
        <w:t>3.17</w:t>
      </w:r>
      <w:r w:rsidRPr="0052500E">
        <w:rPr>
          <w:b/>
          <w:bCs/>
          <w:i/>
          <w:iCs/>
          <w:sz w:val="24"/>
          <w:szCs w:val="24"/>
        </w:rPr>
        <w:tab/>
        <w:t>System Restoration</w:t>
      </w:r>
    </w:p>
    <w:p w14:paraId="37B4C19A" w14:textId="77777777" w:rsidR="0052500E" w:rsidRDefault="0052500E" w:rsidP="00A11C82">
      <w:pPr>
        <w:pStyle w:val="BodyText"/>
        <w:keepNext/>
        <w:keepLines/>
        <w:ind w:left="0"/>
      </w:pPr>
    </w:p>
    <w:p w14:paraId="1FD0EA37" w14:textId="42AA79D2" w:rsidR="0052500E" w:rsidRDefault="0052500E" w:rsidP="00A11C82">
      <w:pPr>
        <w:pStyle w:val="BodyText"/>
        <w:keepNext/>
        <w:keepLines/>
        <w:ind w:left="709" w:hanging="709"/>
        <w:jc w:val="both"/>
      </w:pPr>
      <w:r>
        <w:t>3.17.1</w:t>
      </w:r>
      <w:r>
        <w:tab/>
      </w:r>
      <w:r w:rsidR="009A57D2">
        <w:t>Under a System Restoration, special</w:t>
      </w:r>
      <w:r w:rsidR="00E16059">
        <w:t xml:space="preserve"> provisions shall apply as detailed in section 3.3.6, 3.3.7, and 3.7.10 of this STC</w:t>
      </w:r>
      <w:r w:rsidR="009E113A">
        <w:t xml:space="preserve">P 01-1.  </w:t>
      </w:r>
      <w:r w:rsidR="00704EA1">
        <w:t xml:space="preserve">Please also refer to the </w:t>
      </w:r>
      <w:r w:rsidR="009E113A">
        <w:t xml:space="preserve">System Restoration </w:t>
      </w:r>
      <w:r w:rsidR="00622324">
        <w:t>requirements in STCP 06-1</w:t>
      </w:r>
      <w:r w:rsidR="00704EA1">
        <w:t>, Grid Code</w:t>
      </w:r>
      <w:r w:rsidR="005E0A36">
        <w:t xml:space="preserve"> OC9, Grid Code OC5.7, Grid Code </w:t>
      </w:r>
      <w:r w:rsidR="000128FF">
        <w:t>CC7.10, CC.7.11, ECC.7.1</w:t>
      </w:r>
      <w:r w:rsidR="001F7C58">
        <w:t>0</w:t>
      </w:r>
      <w:r w:rsidR="000128FF">
        <w:t xml:space="preserve"> and ECC.7.11.</w:t>
      </w:r>
      <w:r w:rsidR="00622324">
        <w:t xml:space="preserve"> </w:t>
      </w:r>
      <w:r w:rsidR="009E113A">
        <w:t xml:space="preserve"> </w:t>
      </w:r>
    </w:p>
    <w:p w14:paraId="4907DF86" w14:textId="77777777" w:rsidR="0052500E" w:rsidRDefault="0052500E" w:rsidP="00A11C82">
      <w:pPr>
        <w:pStyle w:val="BodyText"/>
        <w:keepNext/>
        <w:keepLines/>
        <w:ind w:left="0"/>
      </w:pPr>
    </w:p>
    <w:p w14:paraId="0AC7708F" w14:textId="77777777" w:rsidR="00805B19" w:rsidRDefault="00805B19" w:rsidP="00A11C82">
      <w:pPr>
        <w:pStyle w:val="Heading1"/>
        <w:keepLines/>
      </w:pPr>
      <w:r>
        <w:t>Dispute Resolution</w:t>
      </w:r>
    </w:p>
    <w:p w14:paraId="2035C55D" w14:textId="77777777" w:rsidR="00805B19" w:rsidRDefault="00805B19" w:rsidP="00A11C82">
      <w:pPr>
        <w:pStyle w:val="Heading2"/>
      </w:pPr>
      <w:r>
        <w:t>Objections</w:t>
      </w:r>
    </w:p>
    <w:p w14:paraId="49E14917" w14:textId="07607873" w:rsidR="00805B19" w:rsidRDefault="00E77811" w:rsidP="00A11C82">
      <w:pPr>
        <w:pStyle w:val="Heading3"/>
        <w:ind w:left="720" w:hanging="720"/>
        <w:jc w:val="both"/>
      </w:pPr>
      <w:r>
        <w:t>4.1.1</w:t>
      </w:r>
      <w:r>
        <w:tab/>
      </w:r>
      <w:r w:rsidR="00805B19">
        <w:t xml:space="preserve">In the event of an objection or failure to agree by either Party, to an Operation or sequence of Operations, including a declaration that it would compromise the security of the </w:t>
      </w:r>
      <w:r w:rsidR="0047706D">
        <w:t>National Electricity Transmission System</w:t>
      </w:r>
      <w:r w:rsidR="00805B19">
        <w:t xml:space="preserve"> or place personnel in an unsafe environment, every reasonable attempt will be made to resolve the matter at the time. If the objection or failure to agree arises on safety grounds, then the proposed Operation shall not be carried out and an alternative Switching Method shall be proposed by </w:t>
      </w:r>
      <w:r w:rsidR="002849A6">
        <w:t>The Company</w:t>
      </w:r>
      <w:r w:rsidR="00805B19">
        <w:t xml:space="preserve">, where practicable. If the objection or failure to agree arises from operational or commercial concerns, </w:t>
      </w:r>
      <w:r w:rsidR="002849A6">
        <w:t xml:space="preserve"> The Company </w:t>
      </w:r>
      <w:r w:rsidR="00805B19">
        <w:t>will, after considering the objection or failure to agree, decide if it is appropriate to continue with the operation or sequence of operations. A formal dispute may be raised by either Party.</w:t>
      </w:r>
    </w:p>
    <w:p w14:paraId="62BDDC0F" w14:textId="77777777" w:rsidR="00805B19" w:rsidRDefault="00805B19" w:rsidP="00A11C82">
      <w:pPr>
        <w:pStyle w:val="BodyText"/>
        <w:keepNext/>
        <w:keepLines/>
        <w:jc w:val="both"/>
      </w:pPr>
    </w:p>
    <w:p w14:paraId="28B00A16" w14:textId="77777777" w:rsidR="00137867" w:rsidRPr="00892910" w:rsidRDefault="00805B19" w:rsidP="00A11C82">
      <w:pPr>
        <w:pStyle w:val="Heading1"/>
        <w:numPr>
          <w:ilvl w:val="0"/>
          <w:numId w:val="0"/>
        </w:numPr>
        <w:rPr>
          <w:sz w:val="18"/>
          <w:szCs w:val="18"/>
        </w:rPr>
      </w:pPr>
      <w:r>
        <w:br w:type="page"/>
      </w:r>
    </w:p>
    <w:p w14:paraId="047FB148" w14:textId="77777777" w:rsidR="00805B19" w:rsidRPr="00892910" w:rsidRDefault="00805B19" w:rsidP="00A11C82">
      <w:pPr>
        <w:pStyle w:val="Heading1"/>
        <w:numPr>
          <w:ilvl w:val="0"/>
          <w:numId w:val="0"/>
        </w:numPr>
        <w:rPr>
          <w:sz w:val="24"/>
          <w:szCs w:val="24"/>
        </w:rPr>
      </w:pPr>
      <w:r w:rsidRPr="00892910">
        <w:rPr>
          <w:sz w:val="24"/>
          <w:szCs w:val="24"/>
        </w:rPr>
        <w:lastRenderedPageBreak/>
        <w:t>Appendix A: Operational Switching Process  [Circuit release/return]</w:t>
      </w:r>
    </w:p>
    <w:p w14:paraId="31C0CEFB" w14:textId="77777777" w:rsidR="00217C42" w:rsidRDefault="00805B19" w:rsidP="00A11C82">
      <w:pPr>
        <w:keepNext/>
      </w:pPr>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4CD13306" w14:textId="4C375923" w:rsidR="00805B19" w:rsidRDefault="00F7028B" w:rsidP="00A11C82">
      <w:pPr>
        <w:keepNext/>
        <w:rPr>
          <w:highlight w:val="yellow"/>
        </w:rPr>
        <w:sectPr w:rsidR="00805B19">
          <w:headerReference w:type="default" r:id="rId11"/>
          <w:footerReference w:type="default" r:id="rId12"/>
          <w:pgSz w:w="11906" w:h="16838" w:code="9"/>
          <w:pgMar w:top="1440" w:right="1797" w:bottom="1440" w:left="1797" w:header="720" w:footer="720" w:gutter="0"/>
          <w:cols w:space="720"/>
        </w:sectPr>
      </w:pPr>
      <w:r w:rsidRPr="00D40FC4">
        <w:rPr>
          <w:highlight w:val="yellow"/>
        </w:rPr>
        <w:object w:dxaOrig="11696" w:dyaOrig="16921" w14:anchorId="1BCE79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pt;height:606pt" o:ole="">
            <v:imagedata r:id="rId13" o:title=""/>
          </v:shape>
          <o:OLEObject Type="Embed" ProgID="Visio.Drawing.11" ShapeID="_x0000_i1025" DrawAspect="Content" ObjectID="_1830411988" r:id="rId14"/>
        </w:object>
      </w:r>
      <w:r w:rsidR="00217C42" w:rsidDel="00217C42">
        <w:rPr>
          <w:highlight w:val="yellow"/>
        </w:rPr>
        <w:t xml:space="preserve"> </w:t>
      </w:r>
    </w:p>
    <w:p w14:paraId="109F3DBB" w14:textId="45CB19EB" w:rsidR="00805B19" w:rsidRDefault="00DD29DF" w:rsidP="00A11C82">
      <w:pPr>
        <w:keepNext/>
        <w:rPr>
          <w:noProof/>
        </w:rPr>
      </w:pPr>
      <w:r w:rsidRPr="00C1382C">
        <w:rPr>
          <w:noProof/>
        </w:rPr>
        <w:object w:dxaOrig="11828" w:dyaOrig="16778" w14:anchorId="5B29D93D">
          <v:shape id="_x0000_i1026" type="#_x0000_t75" style="width:498pt;height:708pt" o:ole="">
            <v:imagedata r:id="rId15" o:title=""/>
          </v:shape>
          <o:OLEObject Type="Embed" ProgID="Visio.Drawing.11" ShapeID="_x0000_i1026" DrawAspect="Content" ObjectID="_1830411989" r:id="rId16"/>
        </w:object>
      </w:r>
      <w:r w:rsidR="00DD362D">
        <w:rPr>
          <w:noProof/>
        </w:rPr>
        <w:pict w14:anchorId="7DAD9442">
          <v:shape id="_x0000_i1027" type="#_x0000_t75" style="width:498pt;height:690pt">
            <v:imagedata r:id="rId17" o:title=""/>
          </v:shape>
        </w:pict>
      </w:r>
    </w:p>
    <w:p w14:paraId="480FEC86" w14:textId="77777777" w:rsidR="00217C42" w:rsidRDefault="00217C42" w:rsidP="00A11C82">
      <w:pPr>
        <w:keepNext/>
        <w:rPr>
          <w:noProof/>
        </w:rPr>
      </w:pPr>
    </w:p>
    <w:p w14:paraId="25F1B65C" w14:textId="77777777" w:rsidR="00217C42" w:rsidRDefault="00620628" w:rsidP="00A11C82">
      <w:pPr>
        <w:keepNext/>
        <w:rPr>
          <w:noProof/>
        </w:rPr>
        <w:sectPr w:rsidR="00217C42" w:rsidSect="005B6725">
          <w:pgSz w:w="11906" w:h="16838" w:code="9"/>
          <w:pgMar w:top="1440" w:right="1797" w:bottom="1276" w:left="1797" w:header="720" w:footer="720" w:gutter="0"/>
          <w:cols w:space="720"/>
        </w:sectPr>
      </w:pPr>
      <w:r w:rsidRPr="005B6725">
        <w:rPr>
          <w:noProof/>
        </w:rPr>
        <w:object w:dxaOrig="11648" w:dyaOrig="16058" w14:anchorId="071DB166">
          <v:shape id="_x0000_i1028" type="#_x0000_t75" style="width:480pt;height:654pt" o:ole="">
            <v:imagedata r:id="rId18" o:title=""/>
          </v:shape>
          <o:OLEObject Type="Embed" ProgID="Visio.Drawing.11" ShapeID="_x0000_i1028" DrawAspect="Content" ObjectID="_1830411990" r:id="rId19"/>
        </w:object>
      </w:r>
    </w:p>
    <w:p w14:paraId="44EDAD8E" w14:textId="77777777" w:rsidR="00805B19" w:rsidRDefault="00805B19" w:rsidP="00A11C82">
      <w:pPr>
        <w:pStyle w:val="Heading2"/>
        <w:numPr>
          <w:ilvl w:val="0"/>
          <w:numId w:val="0"/>
        </w:numPr>
        <w:rPr>
          <w:sz w:val="28"/>
        </w:rPr>
      </w:pPr>
      <w:r w:rsidRPr="00E22399">
        <w:rPr>
          <w:sz w:val="28"/>
        </w:rPr>
        <w:lastRenderedPageBreak/>
        <w:t>Append</w:t>
      </w:r>
      <w:r>
        <w:rPr>
          <w:sz w:val="28"/>
        </w:rPr>
        <w:t>ix B: Transmission Status Certificate (TSC) Completion</w:t>
      </w:r>
    </w:p>
    <w:p w14:paraId="6D27FB06" w14:textId="77777777" w:rsidR="00805B19" w:rsidRDefault="00805B19" w:rsidP="00A11C82">
      <w:pPr>
        <w:pStyle w:val="Heading3"/>
        <w:tabs>
          <w:tab w:val="clear" w:pos="720"/>
        </w:tabs>
        <w:jc w:val="both"/>
        <w:rPr>
          <w:del w:id="43" w:author="Amanda Rooney" w:date="2026-01-08T15:50:00Z" w16du:dateUtc="2026-01-08T15:50:42Z"/>
        </w:rPr>
      </w:pPr>
      <w:r>
        <w:t xml:space="preserve">A Transmission Status Certificate (TSC) will be used to formally sanction the release of Plant and/or Apparatus, or for activities such as a complex re-configuration, transferring operational authority to the relevant TO for Operational Switching in accordance with an agreed Switching Method. </w:t>
      </w:r>
    </w:p>
    <w:p w14:paraId="31D5F83C" w14:textId="77777777" w:rsidR="00805B19" w:rsidRDefault="00805B19" w:rsidP="00A11C82">
      <w:pPr>
        <w:keepNext/>
        <w:jc w:val="both"/>
        <w:rPr>
          <w:b/>
        </w:rPr>
      </w:pPr>
    </w:p>
    <w:p w14:paraId="78A0F4BA" w14:textId="77777777" w:rsidR="00805B19" w:rsidRDefault="00805B19" w:rsidP="00A11C82">
      <w:pPr>
        <w:keepNext/>
        <w:jc w:val="both"/>
        <w:rPr>
          <w:b/>
        </w:rPr>
      </w:pPr>
      <w:r>
        <w:rPr>
          <w:b/>
        </w:rPr>
        <w:t>Transmission Status Certificate Pro-forma</w:t>
      </w:r>
    </w:p>
    <w:p w14:paraId="51D98917" w14:textId="075E0AC5" w:rsidR="00805B19" w:rsidRDefault="00805B19" w:rsidP="00A11C82">
      <w:pPr>
        <w:keepNext/>
        <w:rPr>
          <w:del w:id="44" w:author="Amanda Rooney" w:date="2026-01-08T15:50:00Z" w16du:dateUtc="2026-01-08T15:50:45Z"/>
        </w:rPr>
      </w:pPr>
      <w:r>
        <w:t xml:space="preserve">Each TSC will use a unique code, generated by </w:t>
      </w:r>
      <w:r w:rsidR="002849A6">
        <w:t>The Company</w:t>
      </w:r>
      <w:r>
        <w:t xml:space="preserve"> with a prefix</w:t>
      </w:r>
      <w:r w:rsidR="005B6725">
        <w:t xml:space="preserve">. Examples </w:t>
      </w:r>
      <w:r>
        <w:t xml:space="preserve">of </w:t>
      </w:r>
      <w:r w:rsidR="005B6725">
        <w:t xml:space="preserve">these for </w:t>
      </w:r>
      <w:r w:rsidR="00E042BA">
        <w:t>O</w:t>
      </w:r>
      <w:r w:rsidR="005B6725">
        <w:t xml:space="preserve">nshore TOs are </w:t>
      </w:r>
      <w:r>
        <w:t>SST (for SHETL) or SPT (for SPT)</w:t>
      </w:r>
      <w:r w:rsidR="005B6725">
        <w:t xml:space="preserve">. Unique codes will be allocated for </w:t>
      </w:r>
      <w:r w:rsidR="00E042BA">
        <w:t>O</w:t>
      </w:r>
      <w:r w:rsidR="005B6725">
        <w:t>ffshore TOs</w:t>
      </w:r>
      <w:r w:rsidR="00F13B4E">
        <w:t xml:space="preserve"> and CATOs</w:t>
      </w:r>
      <w:r>
        <w:t xml:space="preserve"> as appropriate. If required, the TO may use their own additional code.</w:t>
      </w:r>
    </w:p>
    <w:p w14:paraId="216D2B92" w14:textId="77777777" w:rsidR="00805B19" w:rsidRDefault="00805B19" w:rsidP="00A11C82">
      <w:pPr>
        <w:keepNext/>
      </w:pPr>
    </w:p>
    <w:p w14:paraId="742D4F4F" w14:textId="77777777" w:rsidR="00805B19" w:rsidRDefault="00805B19" w:rsidP="00A11C82">
      <w:pPr>
        <w:keepNext/>
      </w:pPr>
      <w:r>
        <w:t>Part 1.0 Activity</w:t>
      </w:r>
    </w:p>
    <w:p w14:paraId="094890A6" w14:textId="77777777" w:rsidR="00805B19" w:rsidRDefault="00805B19" w:rsidP="00A11C82">
      <w:pPr>
        <w:keepNext/>
        <w:rPr>
          <w:del w:id="45" w:author="Amanda Rooney" w:date="2026-01-08T15:50:00Z" w16du:dateUtc="2026-01-08T15:50:47Z"/>
        </w:rPr>
      </w:pPr>
      <w:r>
        <w:t>To include details of the reconfiguration or Outage booking, E.g. Kilmarnock South SGT1 maintenance.</w:t>
      </w:r>
      <w:smartTag w:uri="urn:schemas-microsoft-com:office:smarttags" w:element="City"/>
    </w:p>
    <w:p w14:paraId="3FE1E907" w14:textId="77777777" w:rsidR="00805B19" w:rsidRDefault="00805B19" w:rsidP="00A11C82">
      <w:pPr>
        <w:keepNext/>
      </w:pPr>
    </w:p>
    <w:p w14:paraId="58B57846" w14:textId="77777777" w:rsidR="00805B19" w:rsidRDefault="00805B19" w:rsidP="00A11C82">
      <w:pPr>
        <w:pStyle w:val="Header"/>
        <w:keepNext/>
        <w:tabs>
          <w:tab w:val="clear" w:pos="4153"/>
          <w:tab w:val="clear" w:pos="8306"/>
        </w:tabs>
        <w:spacing w:after="120"/>
        <w:rPr>
          <w:rFonts w:ascii="Arial" w:hAnsi="Arial"/>
        </w:rPr>
      </w:pPr>
      <w:r>
        <w:rPr>
          <w:rFonts w:ascii="Arial" w:hAnsi="Arial"/>
        </w:rPr>
        <w:t>Part 1.1: System Identification</w:t>
      </w:r>
    </w:p>
    <w:p w14:paraId="44D40140" w14:textId="77777777" w:rsidR="00805B19" w:rsidRDefault="00805B19" w:rsidP="00A11C82">
      <w:pPr>
        <w:keepNext/>
      </w:pPr>
      <w:r>
        <w:t>To include that part of the TO’s Transmission System required on Outage, including any equipment that it is required for Operational Switching time. e.g. a transformer Outage may require the release of part of a mesh or a circuit for Operational Switching time.</w:t>
      </w:r>
    </w:p>
    <w:p w14:paraId="1440DCB4" w14:textId="77777777" w:rsidR="0073648D" w:rsidRDefault="0073648D" w:rsidP="00A11C82">
      <w:pPr>
        <w:keepNext/>
        <w:ind w:firstLine="720"/>
      </w:pPr>
      <w:r>
        <w:t>Examples</w:t>
      </w:r>
      <w:r w:rsidR="005B6725">
        <w:t xml:space="preserve"> of identification</w:t>
      </w:r>
    </w:p>
    <w:p w14:paraId="175FA0D0" w14:textId="77777777" w:rsidR="00805B19" w:rsidRDefault="00805B19" w:rsidP="00A11C82">
      <w:pPr>
        <w:keepNext/>
        <w:ind w:left="720"/>
      </w:pPr>
      <w:r>
        <w:t>The full circuit/ equipment name will be identified along with the appropriate voltage level.  e.g.  Bonnybridge – Cumbernauld  2  132kV circuit.</w:t>
      </w:r>
    </w:p>
    <w:p w14:paraId="4AA9009D" w14:textId="77777777" w:rsidR="00805B19" w:rsidRDefault="00805B19" w:rsidP="00A11C82">
      <w:pPr>
        <w:keepNext/>
        <w:ind w:left="720"/>
      </w:pPr>
      <w:r>
        <w:t xml:space="preserve">SHETL use a circuit identification code. This will be used in addition to the full circuit / Plant / Apparatus name. e.g.    Beauly – Blackhillock HB1  275kV   circuit  </w:t>
      </w:r>
    </w:p>
    <w:p w14:paraId="50895197" w14:textId="77777777" w:rsidR="00805B19" w:rsidRDefault="00805B19" w:rsidP="00A11C82">
      <w:pPr>
        <w:keepNext/>
      </w:pPr>
      <w:r>
        <w:t>Part 1.2: Method</w:t>
      </w:r>
    </w:p>
    <w:p w14:paraId="3F0BDD6E" w14:textId="496E56A6" w:rsidR="00805B19" w:rsidRDefault="00805B19" w:rsidP="00A11C82">
      <w:pPr>
        <w:keepNext/>
      </w:pPr>
      <w:r>
        <w:t xml:space="preserve">The method detailed in part 1.2 of the TSC is a high level methodology, which shall identify in a clear and unambiguous manner, the actions required by </w:t>
      </w:r>
      <w:r w:rsidR="002849A6">
        <w:t>The Company</w:t>
      </w:r>
      <w:r>
        <w:t xml:space="preserve"> of the TO. It relies on the expertise of the relevant TO to develop a detailed Operational Switching programme in line with the TO’s safety rules and procedures. Where necessary to avoid doubt, the method shall be more specific (e.g. open CB X500).  </w:t>
      </w:r>
    </w:p>
    <w:p w14:paraId="453A9B0E" w14:textId="77777777" w:rsidR="00805B19" w:rsidRDefault="00805B19" w:rsidP="00A11C82">
      <w:pPr>
        <w:keepNext/>
      </w:pPr>
      <w:r>
        <w:t xml:space="preserve">It shall include the method of Operational Switching for the release of equipment detailed in 2.1 including the Operational Switching out and return to service of those parts of the TO’s Transmission System not required on Outage, but required for Operational Switching time. It will; </w:t>
      </w:r>
    </w:p>
    <w:p w14:paraId="745B369C" w14:textId="77777777" w:rsidR="00805B19" w:rsidRDefault="00805B19" w:rsidP="00A11C82">
      <w:pPr>
        <w:keepNext/>
        <w:numPr>
          <w:ilvl w:val="0"/>
          <w:numId w:val="32"/>
        </w:numPr>
        <w:tabs>
          <w:tab w:val="clear" w:pos="360"/>
          <w:tab w:val="num" w:pos="720"/>
        </w:tabs>
        <w:ind w:left="720"/>
      </w:pPr>
      <w:r>
        <w:t xml:space="preserve">stipulate the order in which Operational Switching is to be carried out </w:t>
      </w:r>
    </w:p>
    <w:p w14:paraId="6A4AE64C" w14:textId="77777777" w:rsidR="00805B19" w:rsidRDefault="00805B19" w:rsidP="00A11C82">
      <w:pPr>
        <w:keepNext/>
        <w:numPr>
          <w:ilvl w:val="0"/>
          <w:numId w:val="32"/>
        </w:numPr>
        <w:tabs>
          <w:tab w:val="clear" w:pos="360"/>
          <w:tab w:val="num" w:pos="720"/>
        </w:tabs>
        <w:ind w:left="720"/>
      </w:pPr>
      <w:r>
        <w:t>be unambiguous and in sufficient detail to allow the relevant TO to develop a formal, detailed Operational Switching programme for implementation.</w:t>
      </w:r>
    </w:p>
    <w:p w14:paraId="5671D38A" w14:textId="77777777" w:rsidR="00805B19" w:rsidRDefault="00805B19" w:rsidP="00A11C82">
      <w:pPr>
        <w:keepNext/>
        <w:numPr>
          <w:ilvl w:val="0"/>
          <w:numId w:val="32"/>
        </w:numPr>
        <w:tabs>
          <w:tab w:val="clear" w:pos="360"/>
          <w:tab w:val="num" w:pos="720"/>
        </w:tabs>
        <w:ind w:left="720"/>
      </w:pPr>
      <w:r>
        <w:t>detail any requirements for selection/ de-selection of operational intertrips</w:t>
      </w:r>
    </w:p>
    <w:p w14:paraId="67CD3E7B" w14:textId="77777777" w:rsidR="00805B19" w:rsidRDefault="00805B19" w:rsidP="00A11C82">
      <w:pPr>
        <w:keepNext/>
        <w:numPr>
          <w:ilvl w:val="0"/>
          <w:numId w:val="32"/>
        </w:numPr>
        <w:tabs>
          <w:tab w:val="clear" w:pos="360"/>
          <w:tab w:val="num" w:pos="720"/>
        </w:tabs>
        <w:ind w:left="720"/>
      </w:pPr>
      <w:r>
        <w:t>detail the requirement for any specific operational  liaison with the Affected User(s).</w:t>
      </w:r>
    </w:p>
    <w:p w14:paraId="47E2DD5C" w14:textId="77777777" w:rsidR="003F0CC7" w:rsidRDefault="003F0CC7" w:rsidP="00A11C82">
      <w:pPr>
        <w:keepNext/>
        <w:numPr>
          <w:ilvl w:val="0"/>
          <w:numId w:val="32"/>
        </w:numPr>
        <w:tabs>
          <w:tab w:val="clear" w:pos="360"/>
          <w:tab w:val="num" w:pos="720"/>
        </w:tabs>
        <w:ind w:left="720"/>
      </w:pPr>
      <w:r>
        <w:t xml:space="preserve">Where completing a series of switching operations in strict order is not essential, </w:t>
      </w:r>
      <w:r w:rsidR="0087760C">
        <w:t xml:space="preserve">  e.g. </w:t>
      </w:r>
      <w:r>
        <w:t xml:space="preserve">when de-loading a number of transformers to facilitate the de-energising of a circuit, the relevant switching operations may be listed horizontally, identifying to the </w:t>
      </w:r>
      <w:r>
        <w:lastRenderedPageBreak/>
        <w:t xml:space="preserve">TO that these switching operations may be carried out in any order that aligns with the operational requirements of the TO..  </w:t>
      </w:r>
    </w:p>
    <w:p w14:paraId="6552E2BE" w14:textId="57597D92" w:rsidR="00805B19" w:rsidRDefault="00805B19" w:rsidP="00A11C82">
      <w:pPr>
        <w:keepNext/>
      </w:pPr>
      <w:r>
        <w:t>Where the Outage involves a TO–TO or TO–</w:t>
      </w:r>
      <w:r w:rsidR="00C21D00">
        <w:t xml:space="preserve"> The Company </w:t>
      </w:r>
      <w:r>
        <w:t>circuit, reference shall be made to the need for operational liaison between the relevant parties and to the TSC number relevant to the other party.</w:t>
      </w:r>
    </w:p>
    <w:p w14:paraId="37D18870" w14:textId="77777777" w:rsidR="00805B19" w:rsidRDefault="00805B19" w:rsidP="00A11C82">
      <w:pPr>
        <w:keepNext/>
      </w:pPr>
      <w:r>
        <w:t xml:space="preserve">For operations on the SHETL Transmission System, the SHETL circuit code detailed in section 1.1 may be used in place of or in addition to the circuit name. </w:t>
      </w:r>
    </w:p>
    <w:p w14:paraId="7C6BFC5D" w14:textId="77777777" w:rsidR="00805B19" w:rsidRDefault="00805B19" w:rsidP="00A11C82">
      <w:pPr>
        <w:keepNext/>
      </w:pPr>
      <w:r>
        <w:t>Part 1.3 Start time</w:t>
      </w:r>
    </w:p>
    <w:p w14:paraId="55BD6728" w14:textId="19236EEB" w:rsidR="00805B19" w:rsidRDefault="00805B19" w:rsidP="00A11C82">
      <w:pPr>
        <w:keepNext/>
        <w:rPr>
          <w:del w:id="46" w:author="Amanda Rooney" w:date="2026-01-08T15:50:00Z" w16du:dateUtc="2026-01-08T15:50:51Z"/>
        </w:rPr>
      </w:pPr>
      <w:r>
        <w:t xml:space="preserve">For planned Operational Switching, the TSC will normally be </w:t>
      </w:r>
      <w:r w:rsidR="007D0205">
        <w:t xml:space="preserve">sent </w:t>
      </w:r>
      <w:r w:rsidR="000222D6">
        <w:t>via a</w:t>
      </w:r>
      <w:r w:rsidR="007D0205">
        <w:t xml:space="preserve"> Designated Information Exchange System </w:t>
      </w:r>
      <w:r>
        <w:t xml:space="preserve">to the relevant TO sometime prior to the reconfiguration or Outage commencing. The TO will contact </w:t>
      </w:r>
      <w:r w:rsidR="002849A6">
        <w:t xml:space="preserve">The Company </w:t>
      </w:r>
      <w:r>
        <w:t>when staff have arrived on site and the TO is ready to proceed. Both Parties will then review the content of the TSC. If the content of the TSC is correct part 1.3 will be completed by exchange of names date and time, sanctioning the Operational Switching.</w:t>
      </w:r>
    </w:p>
    <w:p w14:paraId="5E2B4E9C" w14:textId="77777777" w:rsidR="00805B19" w:rsidRDefault="00805B19" w:rsidP="00A11C82">
      <w:pPr>
        <w:keepNext/>
      </w:pPr>
    </w:p>
    <w:p w14:paraId="3E7391C9" w14:textId="77777777" w:rsidR="00805B19" w:rsidRDefault="00805B19" w:rsidP="00A11C82">
      <w:pPr>
        <w:keepNext/>
      </w:pPr>
      <w:r>
        <w:t>Part 2.1 System Released</w:t>
      </w:r>
    </w:p>
    <w:p w14:paraId="72ACA10F" w14:textId="77777777" w:rsidR="00805B19" w:rsidRDefault="00805B19" w:rsidP="00A11C82">
      <w:pPr>
        <w:keepNext/>
      </w:pPr>
      <w:r>
        <w:t>System Identification</w:t>
      </w:r>
    </w:p>
    <w:p w14:paraId="63ABC2DE" w14:textId="293E3C62" w:rsidR="00805B19" w:rsidRDefault="00805B19" w:rsidP="00A11C82">
      <w:pPr>
        <w:keepNext/>
        <w:rPr>
          <w:del w:id="47" w:author="Amanda Rooney" w:date="2026-01-08T15:50:00Z" w16du:dateUtc="2026-01-08T15:50:54Z"/>
        </w:rPr>
      </w:pPr>
      <w:r>
        <w:t xml:space="preserve">The part of the TO’s Transmission System required on Outage will be clearly defined geographically. The standard four-letter Substation code </w:t>
      </w:r>
      <w:r w:rsidR="005E7AF8">
        <w:t xml:space="preserve">or other identification code(s) as agreed from time to time between </w:t>
      </w:r>
      <w:r w:rsidR="00BD1741">
        <w:t>a</w:t>
      </w:r>
      <w:r w:rsidR="005E7AF8">
        <w:t xml:space="preserve"> TO and </w:t>
      </w:r>
      <w:r w:rsidR="002849A6">
        <w:t xml:space="preserve">The Company </w:t>
      </w:r>
      <w:r>
        <w:t xml:space="preserve">may be used to identify location. </w:t>
      </w:r>
    </w:p>
    <w:p w14:paraId="4F5FB9C1" w14:textId="77777777" w:rsidR="00997138" w:rsidRDefault="00997138" w:rsidP="00A11C82">
      <w:pPr>
        <w:keepNext/>
        <w:rPr>
          <w:color w:val="FF0000"/>
        </w:rPr>
      </w:pPr>
    </w:p>
    <w:p w14:paraId="26660BAA" w14:textId="1BAE253D" w:rsidR="00805B19" w:rsidRDefault="00805B19" w:rsidP="00A11C82">
      <w:pPr>
        <w:keepNext/>
        <w:rPr>
          <w:del w:id="48" w:author="Amanda Rooney" w:date="2026-01-08T15:50:00Z" w16du:dateUtc="2026-01-08T15:50:55Z"/>
        </w:rPr>
      </w:pPr>
      <w:r>
        <w:t xml:space="preserve">In the case of operations on the SHETL System, the circuit code(s) may be used in place of </w:t>
      </w:r>
      <w:r w:rsidR="000B20E0">
        <w:t xml:space="preserve">or in addition to </w:t>
      </w:r>
      <w:r>
        <w:t xml:space="preserve">the circuit name. </w:t>
      </w:r>
    </w:p>
    <w:p w14:paraId="33DA3779" w14:textId="77777777" w:rsidR="00805B19" w:rsidRDefault="00805B19" w:rsidP="00A11C82">
      <w:pPr>
        <w:keepNext/>
      </w:pPr>
    </w:p>
    <w:p w14:paraId="558EF812" w14:textId="77777777" w:rsidR="00805B19" w:rsidRDefault="00805B19" w:rsidP="00A11C82">
      <w:pPr>
        <w:keepNext/>
      </w:pPr>
      <w:r>
        <w:t>Boundaries</w:t>
      </w:r>
    </w:p>
    <w:p w14:paraId="68CF9F95" w14:textId="02D758F9" w:rsidR="00805B19" w:rsidRDefault="00805B19" w:rsidP="00A11C82">
      <w:pPr>
        <w:keepNext/>
      </w:pPr>
      <w:r>
        <w:t xml:space="preserve">The boundary Plant (disconnector or circuit breaker) or disconnection point of the circuit at each geographical location will be identified. Wherever practicable the maximum possible amount of System should be released e.g. bus section and bus coupler switches should be included with a busbar and circuits isolated on busbar isolators. This will avoid the requirement for an additional TSC for work on additional equipment. </w:t>
      </w:r>
    </w:p>
    <w:p w14:paraId="0029F731" w14:textId="1A7D0AB2" w:rsidR="00805B19" w:rsidRDefault="00805B19" w:rsidP="00A11C82">
      <w:pPr>
        <w:keepNext/>
      </w:pPr>
      <w:r>
        <w:t xml:space="preserve">The relevant TO will have operational control of the boundary equipment.  When operation of boundary equipment will have an impact on the live System the relevant TO will make </w:t>
      </w:r>
      <w:r w:rsidR="002849A6">
        <w:t>The Company</w:t>
      </w:r>
      <w:r>
        <w:t xml:space="preserve">  aware of the impending operation.</w:t>
      </w:r>
    </w:p>
    <w:p w14:paraId="64FCC108" w14:textId="77777777" w:rsidR="00805B19" w:rsidRDefault="00805B19" w:rsidP="00A11C82">
      <w:pPr>
        <w:keepNext/>
      </w:pPr>
      <w:r>
        <w:t>Any change in operational status of the boundary Plant and/or Apparatus (e.g. from open to closed) will be noted under Exceptions in part 3 when the circuit is handed back by the relevant TO.</w:t>
      </w:r>
    </w:p>
    <w:p w14:paraId="4F862C85" w14:textId="77777777" w:rsidR="00805B19" w:rsidRDefault="00805B19" w:rsidP="00A11C82">
      <w:pPr>
        <w:keepNext/>
        <w:rPr>
          <w:del w:id="49" w:author="Amanda Rooney" w:date="2026-01-08T15:50:00Z" w16du:dateUtc="2026-01-08T15:50:59Z"/>
        </w:rPr>
      </w:pPr>
      <w:r>
        <w:t xml:space="preserve">In the case of a partial return of Plant / Apparatus, the operational status (open or closed) of the Plant and/or Apparatus that forms the new boundary from the </w:t>
      </w:r>
      <w:r w:rsidR="0047706D">
        <w:t>National Electricity Transmission System</w:t>
      </w:r>
      <w:r>
        <w:t xml:space="preserve"> will be noted under Exceptions.</w:t>
      </w:r>
    </w:p>
    <w:p w14:paraId="6966BFA8" w14:textId="77777777" w:rsidR="00805B19" w:rsidRDefault="00805B19" w:rsidP="00A11C82">
      <w:pPr>
        <w:keepNext/>
      </w:pPr>
    </w:p>
    <w:p w14:paraId="25D38BF7" w14:textId="647ED9BA" w:rsidR="00805B19" w:rsidRDefault="00805B19" w:rsidP="00A11C82">
      <w:pPr>
        <w:keepNext/>
      </w:pPr>
      <w:r>
        <w:t xml:space="preserve">Interface with other Transmission Owner/User </w:t>
      </w:r>
    </w:p>
    <w:p w14:paraId="3FAD46D7" w14:textId="0A1F1F7E" w:rsidR="00805B19" w:rsidRDefault="00805B19" w:rsidP="00A11C82">
      <w:pPr>
        <w:keepNext/>
        <w:rPr>
          <w:del w:id="50" w:author="Amanda Rooney" w:date="2026-01-08T15:51:00Z" w16du:dateUtc="2026-01-08T15:51:01Z"/>
        </w:rPr>
      </w:pPr>
      <w:r>
        <w:t xml:space="preserve">Identification of a safety interface between the relevant TO, the Affected User(s) and / or other TO, shall be identified by the substation, Affected User name and circuit names. Four letter </w:t>
      </w:r>
      <w:r>
        <w:lastRenderedPageBreak/>
        <w:t xml:space="preserve">substation codes </w:t>
      </w:r>
      <w:r w:rsidR="00717BD0">
        <w:t xml:space="preserve"> or other identification codes </w:t>
      </w:r>
      <w:r w:rsidR="0073648D">
        <w:t xml:space="preserve">as </w:t>
      </w:r>
      <w:r w:rsidR="00717BD0">
        <w:t xml:space="preserve">agreed </w:t>
      </w:r>
      <w:r w:rsidR="0073648D">
        <w:t xml:space="preserve">from time to time </w:t>
      </w:r>
      <w:r w:rsidR="00717BD0">
        <w:t xml:space="preserve">between </w:t>
      </w:r>
      <w:r w:rsidR="00BD1741">
        <w:t>a</w:t>
      </w:r>
      <w:r w:rsidR="00717BD0">
        <w:t xml:space="preserve"> TO and </w:t>
      </w:r>
      <w:r w:rsidR="007568E0">
        <w:t xml:space="preserve">The Company </w:t>
      </w:r>
      <w:r>
        <w:t>may be used where appropriate.</w:t>
      </w:r>
    </w:p>
    <w:p w14:paraId="75838436" w14:textId="77777777" w:rsidR="00805B19" w:rsidRDefault="00805B19" w:rsidP="00A11C82">
      <w:pPr>
        <w:keepNext/>
      </w:pPr>
    </w:p>
    <w:p w14:paraId="51741137" w14:textId="77777777" w:rsidR="00805B19" w:rsidRDefault="00805B19" w:rsidP="00A11C82">
      <w:pPr>
        <w:keepNext/>
      </w:pPr>
      <w:r>
        <w:t>2.2 System Released from operational  service</w:t>
      </w:r>
    </w:p>
    <w:p w14:paraId="6CC53FB9" w14:textId="77777777" w:rsidR="00805B19" w:rsidRDefault="00805B19" w:rsidP="00A11C82">
      <w:pPr>
        <w:keepNext/>
      </w:pPr>
      <w:r>
        <w:t xml:space="preserve">Once the items in part 2.1 have been checked and agreed by both Parties, formal release of the circuit shall be indicated by exchange of names date and time. </w:t>
      </w:r>
    </w:p>
    <w:p w14:paraId="662A86C1" w14:textId="77777777" w:rsidR="00805B19" w:rsidRDefault="00805B19" w:rsidP="00A11C82">
      <w:pPr>
        <w:keepNext/>
      </w:pPr>
    </w:p>
    <w:p w14:paraId="08807F58" w14:textId="77777777" w:rsidR="00805B19" w:rsidRDefault="00805B19" w:rsidP="00A11C82">
      <w:pPr>
        <w:keepNext/>
      </w:pPr>
      <w:r>
        <w:t xml:space="preserve">Part 3: Certificate Cancellation </w:t>
      </w:r>
    </w:p>
    <w:p w14:paraId="44A215A8" w14:textId="4A101805" w:rsidR="00805B19" w:rsidRDefault="00805B19" w:rsidP="00A11C82">
      <w:pPr>
        <w:keepNext/>
      </w:pPr>
      <w:r>
        <w:t>When returning equipment to operational  service, the relevant TO shall return the equipment fully available, with all safety precautions removed. Any exceptions shall be identified</w:t>
      </w:r>
      <w:r w:rsidR="003F0CC7">
        <w:t xml:space="preserve"> and communicated to </w:t>
      </w:r>
      <w:r w:rsidR="007568E0">
        <w:t>The Company</w:t>
      </w:r>
      <w:r>
        <w:t>. This shall include any part of the TO’s Transmission System remaining out of service and changes in Plant and/or Apparatus state. The TSC shall then be</w:t>
      </w:r>
      <w:r w:rsidR="000B20E0">
        <w:t xml:space="preserve"> </w:t>
      </w:r>
      <w:r w:rsidR="0054595D">
        <w:t xml:space="preserve">completed by </w:t>
      </w:r>
      <w:r w:rsidR="007568E0">
        <w:t>The Company</w:t>
      </w:r>
      <w:r w:rsidR="0054595D">
        <w:t xml:space="preserve"> and the TO through a</w:t>
      </w:r>
      <w:r>
        <w:t xml:space="preserve">n exchange of names, time and date, confirming the availability of the Plant and/or Apparatus for operational  service </w:t>
      </w:r>
      <w:r w:rsidR="0054595D">
        <w:t>and cancelling that TSC.</w:t>
      </w:r>
    </w:p>
    <w:p w14:paraId="19259AD6" w14:textId="77777777" w:rsidR="00805B19" w:rsidRDefault="00805B19" w:rsidP="00A11C82">
      <w:pPr>
        <w:keepNext/>
      </w:pPr>
      <w:r>
        <w:t>When the TSC is used solely to communicate a</w:t>
      </w:r>
      <w:r w:rsidR="00997138">
        <w:t>n</w:t>
      </w:r>
      <w:r>
        <w:t xml:space="preserve"> Operational Switching method, e.g. a complex re-switch not associated with an Outage, then completion of part 3 shall signify that the Operational Switching has been completed.</w:t>
      </w:r>
    </w:p>
    <w:p w14:paraId="52B1BE2F" w14:textId="77777777" w:rsidR="0054595D" w:rsidRDefault="0054595D" w:rsidP="00A11C82">
      <w:pPr>
        <w:keepNext/>
      </w:pPr>
    </w:p>
    <w:p w14:paraId="07DA04FE" w14:textId="77777777" w:rsidR="00805B19" w:rsidRDefault="00805B19" w:rsidP="00A11C82">
      <w:pPr>
        <w:keepNext/>
        <w:rPr>
          <w:b/>
          <w:i/>
          <w:sz w:val="28"/>
        </w:rPr>
      </w:pPr>
      <w:r>
        <w:rPr>
          <w:b/>
          <w:i/>
          <w:sz w:val="28"/>
        </w:rPr>
        <w:br w:type="page"/>
      </w:r>
      <w:r>
        <w:rPr>
          <w:b/>
          <w:i/>
          <w:sz w:val="28"/>
        </w:rPr>
        <w:lastRenderedPageBreak/>
        <w:t>Appendix C: Standard Forms / Certificates</w:t>
      </w:r>
    </w:p>
    <w:p w14:paraId="51FE37AC" w14:textId="77777777" w:rsidR="00805B19" w:rsidRDefault="00805B19" w:rsidP="00A11C82">
      <w:pPr>
        <w:keepNext/>
        <w:ind w:left="-993" w:right="-1192"/>
        <w:rPr>
          <w:b/>
        </w:rPr>
      </w:pPr>
      <w:r>
        <w:rPr>
          <w:b/>
        </w:rPr>
        <w:t xml:space="preserve">    </w:t>
      </w:r>
      <w:r>
        <w:rPr>
          <w:b/>
          <w:sz w:val="24"/>
        </w:rPr>
        <w:t>Transmission Status Certificate.  Document No:</w:t>
      </w:r>
      <w:r>
        <w:rPr>
          <w:b/>
          <w:sz w:val="24"/>
        </w:rPr>
        <w:tab/>
      </w:r>
      <w:r>
        <w:rPr>
          <w:b/>
          <w:sz w:val="24"/>
        </w:rPr>
        <w:tab/>
      </w:r>
      <w:r>
        <w:rPr>
          <w:b/>
          <w:sz w:val="24"/>
        </w:rPr>
        <w:tab/>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7BA60225" w14:textId="77777777">
        <w:trPr>
          <w:trHeight w:val="296"/>
        </w:trPr>
        <w:tc>
          <w:tcPr>
            <w:tcW w:w="10065" w:type="dxa"/>
          </w:tcPr>
          <w:p w14:paraId="20AAB28E" w14:textId="77777777" w:rsidR="00805B19" w:rsidRDefault="00805B19" w:rsidP="00A11C82">
            <w:pPr>
              <w:keepNext/>
              <w:numPr>
                <w:ilvl w:val="0"/>
                <w:numId w:val="37"/>
              </w:numPr>
              <w:tabs>
                <w:tab w:val="num" w:pos="459"/>
              </w:tabs>
              <w:ind w:left="34" w:hanging="34"/>
              <w:rPr>
                <w:b/>
              </w:rPr>
            </w:pPr>
            <w:r>
              <w:rPr>
                <w:b/>
              </w:rPr>
              <w:t xml:space="preserve">Activity </w:t>
            </w:r>
          </w:p>
          <w:p w14:paraId="4F90A8BC" w14:textId="77777777" w:rsidR="00805B19" w:rsidRDefault="00805B19" w:rsidP="00A11C82">
            <w:pPr>
              <w:keepNext/>
              <w:rPr>
                <w:sz w:val="24"/>
              </w:rPr>
            </w:pPr>
          </w:p>
        </w:tc>
      </w:tr>
      <w:tr w:rsidR="00805B19" w14:paraId="387C2704" w14:textId="77777777">
        <w:trPr>
          <w:cantSplit/>
          <w:trHeight w:val="975"/>
        </w:trPr>
        <w:tc>
          <w:tcPr>
            <w:tcW w:w="10065" w:type="dxa"/>
            <w:tcBorders>
              <w:bottom w:val="single" w:sz="4" w:space="0" w:color="auto"/>
            </w:tcBorders>
          </w:tcPr>
          <w:p w14:paraId="2AAD3B15" w14:textId="77777777" w:rsidR="00805B19" w:rsidRDefault="00805B19" w:rsidP="00A11C82">
            <w:pPr>
              <w:keepNext/>
              <w:numPr>
                <w:ilvl w:val="1"/>
                <w:numId w:val="37"/>
              </w:numPr>
              <w:tabs>
                <w:tab w:val="num" w:pos="459"/>
              </w:tabs>
              <w:ind w:left="34" w:firstLine="0"/>
            </w:pPr>
            <w:r>
              <w:rPr>
                <w:b/>
              </w:rPr>
              <w:t>System Identification</w:t>
            </w:r>
          </w:p>
          <w:p w14:paraId="52C04EFF" w14:textId="77777777" w:rsidR="00805B19" w:rsidRDefault="00805B19" w:rsidP="00A11C82">
            <w:pPr>
              <w:pStyle w:val="Footer"/>
              <w:keepNext/>
              <w:tabs>
                <w:tab w:val="clear" w:pos="4153"/>
                <w:tab w:val="clear" w:pos="8306"/>
              </w:tabs>
              <w:rPr>
                <w:rFonts w:ascii="Arial" w:hAnsi="Arial"/>
              </w:rPr>
            </w:pPr>
          </w:p>
          <w:p w14:paraId="36A37995" w14:textId="77777777" w:rsidR="00805B19" w:rsidRDefault="00805B19" w:rsidP="00A11C82">
            <w:pPr>
              <w:keepNext/>
            </w:pPr>
          </w:p>
        </w:tc>
      </w:tr>
      <w:tr w:rsidR="00805B19" w14:paraId="106C9566" w14:textId="77777777">
        <w:trPr>
          <w:cantSplit/>
          <w:trHeight w:val="3686"/>
        </w:trPr>
        <w:tc>
          <w:tcPr>
            <w:tcW w:w="10065" w:type="dxa"/>
          </w:tcPr>
          <w:p w14:paraId="0DF18EC9" w14:textId="77777777" w:rsidR="00805B19" w:rsidRDefault="00805B19" w:rsidP="00A11C82">
            <w:pPr>
              <w:keepNext/>
              <w:numPr>
                <w:ilvl w:val="1"/>
                <w:numId w:val="37"/>
              </w:numPr>
              <w:tabs>
                <w:tab w:val="num" w:pos="459"/>
              </w:tabs>
              <w:ind w:left="34" w:firstLine="0"/>
              <w:rPr>
                <w:b/>
              </w:rPr>
            </w:pPr>
            <w:r>
              <w:rPr>
                <w:b/>
              </w:rPr>
              <w:t>Method</w:t>
            </w:r>
          </w:p>
          <w:p w14:paraId="06FF6FB1" w14:textId="77777777" w:rsidR="00805B19" w:rsidRDefault="00805B19" w:rsidP="00A11C82">
            <w:pPr>
              <w:keepNext/>
            </w:pPr>
          </w:p>
        </w:tc>
      </w:tr>
      <w:tr w:rsidR="00805B19" w14:paraId="4D947ACE" w14:textId="77777777">
        <w:trPr>
          <w:trHeight w:val="794"/>
        </w:trPr>
        <w:tc>
          <w:tcPr>
            <w:tcW w:w="10065" w:type="dxa"/>
          </w:tcPr>
          <w:p w14:paraId="30AC1118" w14:textId="77777777" w:rsidR="00805B19" w:rsidRDefault="00805B19" w:rsidP="00A11C82">
            <w:pPr>
              <w:keepNext/>
              <w:numPr>
                <w:ilvl w:val="1"/>
                <w:numId w:val="37"/>
              </w:numPr>
            </w:pPr>
            <w:r>
              <w:rPr>
                <w:b/>
              </w:rPr>
              <w:t>Start Time</w:t>
            </w:r>
            <w:r>
              <w:t xml:space="preserve"> </w:t>
            </w:r>
          </w:p>
          <w:p w14:paraId="5418918C" w14:textId="29E03103" w:rsidR="00805B19" w:rsidRDefault="00805B19" w:rsidP="00A11C82">
            <w:pPr>
              <w:keepNext/>
            </w:pPr>
            <w:r>
              <w:t xml:space="preserve">Time__________ Date__________ </w:t>
            </w:r>
            <w:r w:rsidR="00301227">
              <w:t>The Company</w:t>
            </w:r>
            <w:r>
              <w:t>____________________ _TO________________________</w:t>
            </w:r>
          </w:p>
        </w:tc>
      </w:tr>
      <w:tr w:rsidR="00805B19" w14:paraId="4EE3AC98" w14:textId="77777777">
        <w:trPr>
          <w:trHeight w:val="2381"/>
        </w:trPr>
        <w:tc>
          <w:tcPr>
            <w:tcW w:w="10065" w:type="dxa"/>
          </w:tcPr>
          <w:p w14:paraId="54380D99" w14:textId="77777777" w:rsidR="00805B19" w:rsidRDefault="00805B19" w:rsidP="00A11C82">
            <w:pPr>
              <w:keepNext/>
              <w:numPr>
                <w:ilvl w:val="0"/>
                <w:numId w:val="38"/>
              </w:numPr>
              <w:rPr>
                <w:b/>
              </w:rPr>
            </w:pPr>
            <w:r>
              <w:rPr>
                <w:b/>
              </w:rPr>
              <w:t>System Released</w:t>
            </w:r>
          </w:p>
          <w:p w14:paraId="056E7B7B" w14:textId="77777777" w:rsidR="00805B19" w:rsidRDefault="00805B19" w:rsidP="00A11C82">
            <w:pPr>
              <w:keepNext/>
              <w:numPr>
                <w:ilvl w:val="0"/>
                <w:numId w:val="1"/>
              </w:numPr>
            </w:pPr>
            <w:r>
              <w:t>System Identification</w:t>
            </w:r>
          </w:p>
          <w:p w14:paraId="7A83C970" w14:textId="77777777" w:rsidR="00805B19" w:rsidRDefault="00805B19" w:rsidP="00A11C82">
            <w:pPr>
              <w:keepNext/>
            </w:pPr>
          </w:p>
          <w:p w14:paraId="2CD3D0E3" w14:textId="77777777" w:rsidR="005E7AF8" w:rsidRDefault="005E7AF8" w:rsidP="00A11C82">
            <w:pPr>
              <w:keepNext/>
            </w:pPr>
          </w:p>
          <w:p w14:paraId="55017067" w14:textId="77777777" w:rsidR="00805B19" w:rsidRDefault="00805B19" w:rsidP="00A11C82">
            <w:pPr>
              <w:keepNext/>
              <w:numPr>
                <w:ilvl w:val="0"/>
                <w:numId w:val="2"/>
              </w:numPr>
            </w:pPr>
            <w:r>
              <w:t>Boundaries</w:t>
            </w:r>
          </w:p>
          <w:p w14:paraId="3341F463" w14:textId="77777777" w:rsidR="00805B19" w:rsidRDefault="00805B19" w:rsidP="00A11C82">
            <w:pPr>
              <w:keepNext/>
            </w:pPr>
          </w:p>
          <w:p w14:paraId="0449530F" w14:textId="77777777" w:rsidR="005E7AF8" w:rsidRDefault="005E7AF8" w:rsidP="00A11C82">
            <w:pPr>
              <w:keepNext/>
            </w:pPr>
          </w:p>
          <w:p w14:paraId="0C0418CE" w14:textId="77777777" w:rsidR="00805B19" w:rsidRDefault="00805B19" w:rsidP="00A11C82">
            <w:pPr>
              <w:keepNext/>
              <w:numPr>
                <w:ilvl w:val="0"/>
                <w:numId w:val="2"/>
              </w:numPr>
            </w:pPr>
            <w:r>
              <w:t>Interface with other Transmission Owners/System Users</w:t>
            </w:r>
          </w:p>
          <w:p w14:paraId="14384CB6" w14:textId="77777777" w:rsidR="00805B19" w:rsidRDefault="00805B19" w:rsidP="00A11C82">
            <w:pPr>
              <w:keepNext/>
              <w:rPr>
                <w:sz w:val="24"/>
              </w:rPr>
            </w:pPr>
            <w:r>
              <w:rPr>
                <w:sz w:val="24"/>
              </w:rPr>
              <w:t xml:space="preserve">                                </w:t>
            </w:r>
          </w:p>
        </w:tc>
      </w:tr>
      <w:tr w:rsidR="00805B19" w14:paraId="0E4A15D2" w14:textId="77777777">
        <w:trPr>
          <w:trHeight w:val="851"/>
        </w:trPr>
        <w:tc>
          <w:tcPr>
            <w:tcW w:w="10065" w:type="dxa"/>
          </w:tcPr>
          <w:p w14:paraId="0F613231" w14:textId="77777777" w:rsidR="00805B19" w:rsidRDefault="00805B19" w:rsidP="00A11C82">
            <w:pPr>
              <w:keepNext/>
              <w:numPr>
                <w:ilvl w:val="0"/>
                <w:numId w:val="38"/>
              </w:numPr>
              <w:rPr>
                <w:b/>
              </w:rPr>
            </w:pPr>
            <w:r>
              <w:rPr>
                <w:b/>
              </w:rPr>
              <w:t>System Released from Operational Service</w:t>
            </w:r>
          </w:p>
          <w:p w14:paraId="1ECF35A7" w14:textId="18C51416" w:rsidR="00805B19" w:rsidRDefault="00805B19" w:rsidP="00A11C82">
            <w:pPr>
              <w:keepNext/>
              <w:rPr>
                <w:b/>
                <w:sz w:val="24"/>
              </w:rPr>
            </w:pPr>
            <w:r>
              <w:t xml:space="preserve">Time__________ Date__________ </w:t>
            </w:r>
            <w:r w:rsidR="00301227">
              <w:t>The Company</w:t>
            </w:r>
            <w:r>
              <w:t>____________________  TO________________________</w:t>
            </w:r>
          </w:p>
        </w:tc>
      </w:tr>
      <w:tr w:rsidR="00805B19" w14:paraId="4C2ED5D8" w14:textId="77777777">
        <w:trPr>
          <w:cantSplit/>
          <w:trHeight w:val="2674"/>
        </w:trPr>
        <w:tc>
          <w:tcPr>
            <w:tcW w:w="10065" w:type="dxa"/>
          </w:tcPr>
          <w:p w14:paraId="4B33DE13" w14:textId="77777777" w:rsidR="00805B19" w:rsidRDefault="00805B19" w:rsidP="00A11C82">
            <w:pPr>
              <w:keepNext/>
            </w:pPr>
            <w:r>
              <w:rPr>
                <w:b/>
              </w:rPr>
              <w:t xml:space="preserve">3. Certificate Cancellation </w:t>
            </w:r>
          </w:p>
          <w:p w14:paraId="1FDB4F01" w14:textId="77777777" w:rsidR="00805B19" w:rsidRDefault="00805B19" w:rsidP="00A11C82">
            <w:pPr>
              <w:keepNext/>
              <w:numPr>
                <w:ilvl w:val="0"/>
                <w:numId w:val="2"/>
              </w:numPr>
            </w:pPr>
            <w:r>
              <w:t xml:space="preserve"> Exceptions:</w:t>
            </w:r>
          </w:p>
          <w:p w14:paraId="3B729382" w14:textId="77777777" w:rsidR="00805B19" w:rsidRDefault="00805B19" w:rsidP="00A11C82">
            <w:pPr>
              <w:keepNext/>
            </w:pPr>
          </w:p>
          <w:p w14:paraId="3591BA45" w14:textId="77777777" w:rsidR="00805B19" w:rsidRDefault="00805B19" w:rsidP="00A11C82">
            <w:pPr>
              <w:keepNext/>
            </w:pPr>
          </w:p>
          <w:p w14:paraId="32A3ACF4" w14:textId="5BA05B38" w:rsidR="00805B19" w:rsidRDefault="00805B19" w:rsidP="00A11C82">
            <w:pPr>
              <w:pStyle w:val="FootnoteText"/>
              <w:keepNext/>
            </w:pPr>
            <w:r>
              <w:rPr>
                <w:rFonts w:ascii="Arial" w:hAnsi="Arial"/>
              </w:rPr>
              <w:t>Cancellation Time</w:t>
            </w:r>
            <w:r>
              <w:t xml:space="preserve">__________ Date__________ </w:t>
            </w:r>
            <w:r w:rsidR="00301227" w:rsidRPr="00B56667">
              <w:rPr>
                <w:rFonts w:ascii="Arial" w:hAnsi="Arial"/>
              </w:rPr>
              <w:t>The Company</w:t>
            </w:r>
            <w:r>
              <w:t xml:space="preserve">____________________  </w:t>
            </w:r>
            <w:r w:rsidRPr="005E7AF8">
              <w:rPr>
                <w:rFonts w:ascii="Arial" w:hAnsi="Arial" w:cs="Arial"/>
              </w:rPr>
              <w:t>TO</w:t>
            </w:r>
            <w:r>
              <w:t>________________________</w:t>
            </w:r>
          </w:p>
        </w:tc>
      </w:tr>
    </w:tbl>
    <w:p w14:paraId="3BCEAB11" w14:textId="77777777" w:rsidR="005E7AF8" w:rsidRPr="005F1049" w:rsidRDefault="00805B19" w:rsidP="00A11C82">
      <w:pPr>
        <w:keepNext/>
        <w:ind w:left="-993" w:right="-1192"/>
        <w:rPr>
          <w:b/>
          <w:sz w:val="24"/>
          <w:szCs w:val="24"/>
        </w:rPr>
      </w:pPr>
      <w:r>
        <w:rPr>
          <w:b/>
        </w:rPr>
        <w:br w:type="page"/>
      </w:r>
      <w:r>
        <w:rPr>
          <w:b/>
        </w:rPr>
        <w:lastRenderedPageBreak/>
        <w:t xml:space="preserve"> </w:t>
      </w:r>
      <w:r w:rsidR="005E7AF8" w:rsidRPr="005F1049">
        <w:rPr>
          <w:b/>
          <w:sz w:val="24"/>
          <w:szCs w:val="24"/>
        </w:rPr>
        <w:t xml:space="preserve">Example </w:t>
      </w:r>
      <w:r w:rsidR="005F1049" w:rsidRPr="005F1049">
        <w:rPr>
          <w:b/>
          <w:sz w:val="24"/>
          <w:szCs w:val="24"/>
        </w:rPr>
        <w:t>1</w:t>
      </w:r>
    </w:p>
    <w:p w14:paraId="02857EBA" w14:textId="77777777" w:rsidR="00805B19" w:rsidRDefault="00805B19" w:rsidP="00A11C82">
      <w:pPr>
        <w:keepNext/>
        <w:ind w:left="-993" w:right="-1192"/>
        <w:rPr>
          <w:b/>
        </w:rPr>
      </w:pPr>
      <w:r>
        <w:rPr>
          <w:b/>
          <w:sz w:val="24"/>
        </w:rPr>
        <w:t>Transmission Status Certificate.  Document No:</w:t>
      </w:r>
      <w:r>
        <w:rPr>
          <w:b/>
          <w:sz w:val="24"/>
        </w:rPr>
        <w:tab/>
      </w:r>
      <w:r>
        <w:rPr>
          <w:sz w:val="24"/>
        </w:rPr>
        <w:t>TSC SPT00001</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6FF5BAA5" w14:textId="77777777">
        <w:trPr>
          <w:trHeight w:val="296"/>
        </w:trPr>
        <w:tc>
          <w:tcPr>
            <w:tcW w:w="10065" w:type="dxa"/>
          </w:tcPr>
          <w:p w14:paraId="565B46FD" w14:textId="77777777" w:rsidR="00805B19" w:rsidRDefault="00805B19" w:rsidP="00A11C82">
            <w:pPr>
              <w:keepNext/>
              <w:numPr>
                <w:ilvl w:val="0"/>
                <w:numId w:val="39"/>
              </w:numPr>
              <w:tabs>
                <w:tab w:val="num" w:pos="459"/>
              </w:tabs>
              <w:rPr>
                <w:b/>
              </w:rPr>
            </w:pPr>
            <w:r>
              <w:rPr>
                <w:b/>
              </w:rPr>
              <w:t xml:space="preserve">Activity </w:t>
            </w:r>
          </w:p>
          <w:p w14:paraId="06BF3234" w14:textId="77777777" w:rsidR="00805B19" w:rsidRDefault="00805B19" w:rsidP="00A11C82">
            <w:pPr>
              <w:keepNext/>
              <w:rPr>
                <w:b/>
                <w:sz w:val="24"/>
              </w:rPr>
            </w:pPr>
            <w:r>
              <w:rPr>
                <w:sz w:val="24"/>
              </w:rPr>
              <w:t>Neilston SGT2 Maintenance</w:t>
            </w:r>
          </w:p>
        </w:tc>
      </w:tr>
      <w:tr w:rsidR="00805B19" w14:paraId="4162419B" w14:textId="77777777">
        <w:trPr>
          <w:cantSplit/>
          <w:trHeight w:val="975"/>
        </w:trPr>
        <w:tc>
          <w:tcPr>
            <w:tcW w:w="10065" w:type="dxa"/>
            <w:tcBorders>
              <w:bottom w:val="single" w:sz="4" w:space="0" w:color="auto"/>
            </w:tcBorders>
          </w:tcPr>
          <w:p w14:paraId="41065044" w14:textId="77777777" w:rsidR="00805B19" w:rsidRDefault="00805B19" w:rsidP="00A11C82">
            <w:pPr>
              <w:keepNext/>
              <w:numPr>
                <w:ilvl w:val="0"/>
                <w:numId w:val="42"/>
              </w:numPr>
              <w:rPr>
                <w:b/>
              </w:rPr>
            </w:pPr>
            <w:r>
              <w:rPr>
                <w:b/>
              </w:rPr>
              <w:t>System Identification</w:t>
            </w:r>
          </w:p>
          <w:p w14:paraId="2A421227" w14:textId="77777777" w:rsidR="00805B19" w:rsidRDefault="00805B19" w:rsidP="00A11C82">
            <w:pPr>
              <w:pStyle w:val="Footer"/>
              <w:keepNext/>
              <w:rPr>
                <w:rFonts w:ascii="Arial" w:hAnsi="Arial"/>
                <w:b/>
              </w:rPr>
            </w:pPr>
            <w:r>
              <w:rPr>
                <w:rFonts w:ascii="Arial" w:hAnsi="Arial"/>
                <w:b/>
              </w:rPr>
              <w:t>Nielston – Windyhill 275kV cct</w:t>
            </w:r>
          </w:p>
          <w:p w14:paraId="43BF26A7" w14:textId="77777777" w:rsidR="00805B19" w:rsidRDefault="00805B19" w:rsidP="00A11C82">
            <w:pPr>
              <w:pStyle w:val="Footer"/>
              <w:keepNext/>
              <w:rPr>
                <w:rFonts w:ascii="Arial" w:hAnsi="Arial"/>
                <w:b/>
              </w:rPr>
            </w:pPr>
            <w:r>
              <w:rPr>
                <w:rFonts w:ascii="Arial" w:hAnsi="Arial"/>
                <w:b/>
              </w:rPr>
              <w:t>Nielston 275/132kV SGT2 cct</w:t>
            </w:r>
          </w:p>
          <w:p w14:paraId="173AAF42" w14:textId="77777777" w:rsidR="00805B19" w:rsidRDefault="00805B19" w:rsidP="00A11C82">
            <w:pPr>
              <w:keepNext/>
            </w:pPr>
            <w:r>
              <w:rPr>
                <w:b/>
              </w:rPr>
              <w:t>Neilston MC1</w:t>
            </w:r>
          </w:p>
        </w:tc>
      </w:tr>
      <w:tr w:rsidR="00805B19" w14:paraId="7744DCE5" w14:textId="77777777" w:rsidTr="005F1049">
        <w:trPr>
          <w:cantSplit/>
          <w:trHeight w:val="2990"/>
        </w:trPr>
        <w:tc>
          <w:tcPr>
            <w:tcW w:w="10065" w:type="dxa"/>
          </w:tcPr>
          <w:p w14:paraId="717BADD9" w14:textId="77777777" w:rsidR="00805B19" w:rsidRDefault="00805B19" w:rsidP="00A11C82">
            <w:pPr>
              <w:keepNext/>
              <w:numPr>
                <w:ilvl w:val="0"/>
                <w:numId w:val="42"/>
              </w:numPr>
              <w:rPr>
                <w:b/>
              </w:rPr>
            </w:pPr>
            <w:r>
              <w:rPr>
                <w:b/>
              </w:rPr>
              <w:t>Method</w:t>
            </w:r>
          </w:p>
          <w:p w14:paraId="30C9562B" w14:textId="77777777" w:rsidR="00805B19" w:rsidRDefault="00805B19" w:rsidP="00A11C82">
            <w:pPr>
              <w:keepNext/>
              <w:numPr>
                <w:ilvl w:val="0"/>
                <w:numId w:val="41"/>
              </w:numPr>
            </w:pPr>
            <w:r>
              <w:t>NEIL2  de-load SGT2 cct</w:t>
            </w:r>
          </w:p>
          <w:p w14:paraId="36FB7EAC" w14:textId="77777777" w:rsidR="00805B19" w:rsidRDefault="00805B19" w:rsidP="00A11C82">
            <w:pPr>
              <w:keepNext/>
              <w:numPr>
                <w:ilvl w:val="0"/>
                <w:numId w:val="41"/>
              </w:numPr>
            </w:pPr>
            <w:r>
              <w:t>Switch out NEIL – WIYH 275kV cct de-energise from  NEIL2</w:t>
            </w:r>
          </w:p>
          <w:p w14:paraId="69375829" w14:textId="77777777" w:rsidR="00805B19" w:rsidRDefault="00805B19" w:rsidP="00A11C82">
            <w:pPr>
              <w:keepNext/>
              <w:numPr>
                <w:ilvl w:val="0"/>
                <w:numId w:val="41"/>
              </w:numPr>
            </w:pPr>
            <w:r>
              <w:t>NEIL2 Disconnect SGT2  cct</w:t>
            </w:r>
          </w:p>
          <w:p w14:paraId="0B3E0845" w14:textId="77777777" w:rsidR="00805B19" w:rsidRDefault="00805B19" w:rsidP="00A11C82">
            <w:pPr>
              <w:keepNext/>
              <w:numPr>
                <w:ilvl w:val="0"/>
                <w:numId w:val="41"/>
              </w:numPr>
            </w:pPr>
            <w:r>
              <w:t>Switch in NEIL – WIYH 275kV cct   energise from NEIL2</w:t>
            </w:r>
          </w:p>
          <w:p w14:paraId="65CFFDB4" w14:textId="77777777" w:rsidR="005E7AF8" w:rsidRDefault="005E7AF8" w:rsidP="00A11C82">
            <w:pPr>
              <w:keepNext/>
            </w:pPr>
          </w:p>
        </w:tc>
      </w:tr>
      <w:tr w:rsidR="00805B19" w14:paraId="643258E6" w14:textId="77777777">
        <w:trPr>
          <w:trHeight w:val="794"/>
        </w:trPr>
        <w:tc>
          <w:tcPr>
            <w:tcW w:w="10065" w:type="dxa"/>
          </w:tcPr>
          <w:p w14:paraId="27DB3CB9" w14:textId="77777777" w:rsidR="00805B19" w:rsidRDefault="00805B19" w:rsidP="00A11C82">
            <w:pPr>
              <w:keepNext/>
              <w:numPr>
                <w:ilvl w:val="0"/>
                <w:numId w:val="42"/>
              </w:numPr>
              <w:rPr>
                <w:b/>
              </w:rPr>
            </w:pPr>
            <w:r>
              <w:rPr>
                <w:b/>
              </w:rPr>
              <w:t xml:space="preserve">Start Time </w:t>
            </w:r>
          </w:p>
          <w:p w14:paraId="20B53EAE" w14:textId="31D85B45" w:rsidR="00805B19" w:rsidRDefault="00805B19" w:rsidP="00A11C82">
            <w:pPr>
              <w:keepNext/>
            </w:pPr>
            <w:r>
              <w:t xml:space="preserve">Time__________ Date__________ </w:t>
            </w:r>
            <w:r w:rsidR="00301227">
              <w:t>The Company</w:t>
            </w:r>
            <w:r>
              <w:t>____________________ _TO________________________</w:t>
            </w:r>
          </w:p>
        </w:tc>
      </w:tr>
      <w:tr w:rsidR="00805B19" w14:paraId="459CC64A" w14:textId="77777777">
        <w:trPr>
          <w:trHeight w:val="2381"/>
        </w:trPr>
        <w:tc>
          <w:tcPr>
            <w:tcW w:w="10065" w:type="dxa"/>
          </w:tcPr>
          <w:p w14:paraId="7A895887" w14:textId="77777777" w:rsidR="00805B19" w:rsidRDefault="00805B19" w:rsidP="00A11C82">
            <w:pPr>
              <w:keepNext/>
              <w:numPr>
                <w:ilvl w:val="0"/>
                <w:numId w:val="40"/>
              </w:numPr>
              <w:rPr>
                <w:b/>
              </w:rPr>
            </w:pPr>
            <w:r>
              <w:rPr>
                <w:b/>
              </w:rPr>
              <w:t>System Released</w:t>
            </w:r>
          </w:p>
          <w:p w14:paraId="02161F3E" w14:textId="77777777" w:rsidR="00805B19" w:rsidRDefault="00805B19" w:rsidP="00A11C82">
            <w:pPr>
              <w:keepNext/>
              <w:numPr>
                <w:ilvl w:val="0"/>
                <w:numId w:val="1"/>
              </w:numPr>
            </w:pPr>
            <w:r>
              <w:t>System Identification</w:t>
            </w:r>
          </w:p>
          <w:p w14:paraId="25B94C17" w14:textId="77777777" w:rsidR="00805B19" w:rsidRDefault="00805B19" w:rsidP="00A11C82">
            <w:pPr>
              <w:keepNext/>
            </w:pPr>
            <w:r>
              <w:t>NEIL 275/132kV SGT2 cct</w:t>
            </w:r>
          </w:p>
          <w:p w14:paraId="50A8DB89" w14:textId="77777777" w:rsidR="00805B19" w:rsidRDefault="00805B19" w:rsidP="00A11C82">
            <w:pPr>
              <w:keepNext/>
            </w:pPr>
          </w:p>
          <w:p w14:paraId="78FAE4B1" w14:textId="77777777" w:rsidR="00805B19" w:rsidRDefault="00805B19" w:rsidP="00A11C82">
            <w:pPr>
              <w:keepNext/>
              <w:numPr>
                <w:ilvl w:val="0"/>
                <w:numId w:val="2"/>
              </w:numPr>
            </w:pPr>
            <w:r>
              <w:t>Boundaries</w:t>
            </w:r>
          </w:p>
          <w:p w14:paraId="4C2456E8" w14:textId="77777777" w:rsidR="00805B19" w:rsidRDefault="00805B19" w:rsidP="00A11C82">
            <w:pPr>
              <w:keepNext/>
            </w:pPr>
            <w:r>
              <w:tab/>
              <w:t>NEIL2  H13</w:t>
            </w:r>
          </w:p>
          <w:p w14:paraId="2926DED2" w14:textId="77777777" w:rsidR="00805B19" w:rsidRDefault="00805B19" w:rsidP="00A11C82">
            <w:pPr>
              <w:keepNext/>
            </w:pPr>
            <w:r>
              <w:tab/>
              <w:t>NEIL1  286   284</w:t>
            </w:r>
          </w:p>
          <w:p w14:paraId="533EDE47" w14:textId="77777777" w:rsidR="00805B19" w:rsidRDefault="00805B19" w:rsidP="00A11C82">
            <w:pPr>
              <w:keepNext/>
            </w:pPr>
          </w:p>
          <w:p w14:paraId="2DE22847" w14:textId="77777777" w:rsidR="00805B19" w:rsidRDefault="00805B19" w:rsidP="00A11C82">
            <w:pPr>
              <w:keepNext/>
              <w:numPr>
                <w:ilvl w:val="0"/>
                <w:numId w:val="2"/>
              </w:numPr>
            </w:pPr>
            <w:r>
              <w:t>Interface with other Transmission Owners/System Users</w:t>
            </w:r>
          </w:p>
          <w:p w14:paraId="58300781" w14:textId="77777777" w:rsidR="00805B19" w:rsidRDefault="00805B19" w:rsidP="00A11C82">
            <w:pPr>
              <w:keepNext/>
              <w:rPr>
                <w:sz w:val="24"/>
              </w:rPr>
            </w:pPr>
            <w:r>
              <w:rPr>
                <w:sz w:val="24"/>
              </w:rPr>
              <w:t xml:space="preserve">            N/A                                </w:t>
            </w:r>
          </w:p>
        </w:tc>
      </w:tr>
      <w:tr w:rsidR="00805B19" w14:paraId="4CC21E2E" w14:textId="77777777">
        <w:trPr>
          <w:trHeight w:val="851"/>
        </w:trPr>
        <w:tc>
          <w:tcPr>
            <w:tcW w:w="10065" w:type="dxa"/>
          </w:tcPr>
          <w:p w14:paraId="2A6FEA56" w14:textId="77777777" w:rsidR="00805B19" w:rsidRDefault="00805B19" w:rsidP="00A11C82">
            <w:pPr>
              <w:keepNext/>
              <w:numPr>
                <w:ilvl w:val="0"/>
                <w:numId w:val="40"/>
              </w:numPr>
              <w:rPr>
                <w:b/>
              </w:rPr>
            </w:pPr>
            <w:r>
              <w:rPr>
                <w:b/>
              </w:rPr>
              <w:t>System Released from Operational Service</w:t>
            </w:r>
          </w:p>
          <w:p w14:paraId="227DBCD6" w14:textId="54323D6F" w:rsidR="00805B19" w:rsidRDefault="00805B19" w:rsidP="00A11C82">
            <w:pPr>
              <w:keepNext/>
              <w:rPr>
                <w:b/>
                <w:sz w:val="24"/>
              </w:rPr>
            </w:pPr>
            <w:r>
              <w:t xml:space="preserve">Time__________ Date__________ </w:t>
            </w:r>
            <w:r w:rsidR="00301227">
              <w:t>The Company</w:t>
            </w:r>
            <w:r>
              <w:t>____________________  TO________________________</w:t>
            </w:r>
          </w:p>
        </w:tc>
      </w:tr>
      <w:tr w:rsidR="00805B19" w14:paraId="2DDE23AB" w14:textId="77777777">
        <w:trPr>
          <w:cantSplit/>
          <w:trHeight w:val="2674"/>
        </w:trPr>
        <w:tc>
          <w:tcPr>
            <w:tcW w:w="10065" w:type="dxa"/>
          </w:tcPr>
          <w:p w14:paraId="4E0CACA4" w14:textId="77777777" w:rsidR="00805B19" w:rsidRDefault="00805B19" w:rsidP="00A11C82">
            <w:pPr>
              <w:keepNext/>
            </w:pPr>
            <w:r>
              <w:rPr>
                <w:b/>
              </w:rPr>
              <w:t xml:space="preserve">3. Certificate Cancellation </w:t>
            </w:r>
          </w:p>
          <w:p w14:paraId="5747F8ED" w14:textId="77777777" w:rsidR="00805B19" w:rsidRDefault="00805B19" w:rsidP="00A11C82">
            <w:pPr>
              <w:keepNext/>
              <w:numPr>
                <w:ilvl w:val="0"/>
                <w:numId w:val="2"/>
              </w:numPr>
            </w:pPr>
            <w:r>
              <w:t xml:space="preserve"> Exceptions:</w:t>
            </w:r>
          </w:p>
          <w:p w14:paraId="7F2584C5" w14:textId="77777777" w:rsidR="00805B19" w:rsidRDefault="00805B19" w:rsidP="00A11C82">
            <w:pPr>
              <w:pStyle w:val="Footer"/>
              <w:keepNext/>
              <w:tabs>
                <w:tab w:val="clear" w:pos="4153"/>
                <w:tab w:val="clear" w:pos="8306"/>
              </w:tabs>
              <w:rPr>
                <w:rFonts w:ascii="Arial" w:hAnsi="Arial"/>
              </w:rPr>
            </w:pPr>
          </w:p>
          <w:p w14:paraId="5D637040" w14:textId="77777777" w:rsidR="00805B19" w:rsidRDefault="00805B19" w:rsidP="00A11C82">
            <w:pPr>
              <w:keepNext/>
            </w:pPr>
          </w:p>
          <w:p w14:paraId="4AD63CAA" w14:textId="77777777" w:rsidR="00805B19" w:rsidRDefault="00805B19" w:rsidP="00A11C82">
            <w:pPr>
              <w:keepNext/>
            </w:pPr>
          </w:p>
          <w:p w14:paraId="17E21170" w14:textId="77777777" w:rsidR="00805B19" w:rsidRDefault="00805B19" w:rsidP="00A11C82">
            <w:pPr>
              <w:keepNext/>
            </w:pPr>
          </w:p>
          <w:p w14:paraId="56C3BAB2" w14:textId="266B9D39" w:rsidR="00805B19" w:rsidRDefault="00805B19" w:rsidP="00A11C82">
            <w:pPr>
              <w:pStyle w:val="FootnoteText"/>
              <w:keepNext/>
            </w:pPr>
            <w:r>
              <w:rPr>
                <w:rFonts w:ascii="Arial" w:hAnsi="Arial"/>
              </w:rPr>
              <w:t>Cancellation Time</w:t>
            </w:r>
            <w:r>
              <w:t xml:space="preserve">__________ Date__________ </w:t>
            </w:r>
            <w:r w:rsidR="00301227" w:rsidRPr="00B56667">
              <w:rPr>
                <w:rFonts w:ascii="Arial" w:hAnsi="Arial"/>
              </w:rPr>
              <w:t>The Company</w:t>
            </w:r>
            <w:r>
              <w:t>____________________  TO________________________</w:t>
            </w:r>
          </w:p>
        </w:tc>
      </w:tr>
    </w:tbl>
    <w:p w14:paraId="3E0B2B44" w14:textId="77777777" w:rsidR="00805B19" w:rsidRDefault="00805B19" w:rsidP="00A11C82">
      <w:pPr>
        <w:keepNext/>
        <w:ind w:left="-993" w:right="-1192"/>
      </w:pPr>
    </w:p>
    <w:p w14:paraId="4D87A8DE" w14:textId="77777777" w:rsidR="005F1049" w:rsidRDefault="005F1049" w:rsidP="00A11C82">
      <w:pPr>
        <w:keepNext/>
        <w:ind w:left="-993" w:right="-1192"/>
        <w:rPr>
          <w:b/>
          <w:sz w:val="24"/>
        </w:rPr>
      </w:pPr>
      <w:r>
        <w:rPr>
          <w:b/>
          <w:sz w:val="24"/>
        </w:rPr>
        <w:lastRenderedPageBreak/>
        <w:t>Example 2</w:t>
      </w:r>
    </w:p>
    <w:p w14:paraId="68662C54" w14:textId="77777777" w:rsidR="00805B19" w:rsidRDefault="00805B19" w:rsidP="00A11C82">
      <w:pPr>
        <w:keepNext/>
        <w:ind w:left="-993" w:right="-1192"/>
        <w:rPr>
          <w:b/>
        </w:rPr>
      </w:pPr>
      <w:r>
        <w:rPr>
          <w:b/>
          <w:sz w:val="24"/>
        </w:rPr>
        <w:t>Transmission Status Certificate.  Document No:</w:t>
      </w:r>
      <w:r>
        <w:rPr>
          <w:b/>
          <w:sz w:val="24"/>
        </w:rPr>
        <w:tab/>
      </w:r>
      <w:r>
        <w:rPr>
          <w:sz w:val="24"/>
        </w:rPr>
        <w:t>TSC SST00001</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448513DB" w14:textId="77777777">
        <w:trPr>
          <w:trHeight w:val="296"/>
        </w:trPr>
        <w:tc>
          <w:tcPr>
            <w:tcW w:w="10065" w:type="dxa"/>
          </w:tcPr>
          <w:p w14:paraId="32BF90FF" w14:textId="77777777" w:rsidR="00805B19" w:rsidRDefault="00805B19" w:rsidP="00A11C82">
            <w:pPr>
              <w:keepNext/>
              <w:numPr>
                <w:ilvl w:val="0"/>
                <w:numId w:val="43"/>
              </w:numPr>
              <w:tabs>
                <w:tab w:val="num" w:pos="459"/>
              </w:tabs>
              <w:rPr>
                <w:b/>
              </w:rPr>
            </w:pPr>
            <w:r>
              <w:rPr>
                <w:b/>
              </w:rPr>
              <w:t xml:space="preserve">Activity </w:t>
            </w:r>
          </w:p>
          <w:p w14:paraId="7A2A517D" w14:textId="77777777" w:rsidR="00805B19" w:rsidRDefault="00805B19" w:rsidP="00A11C82">
            <w:pPr>
              <w:keepNext/>
              <w:rPr>
                <w:sz w:val="24"/>
              </w:rPr>
            </w:pPr>
            <w:r>
              <w:rPr>
                <w:sz w:val="24"/>
              </w:rPr>
              <w:t>Kintore – Tealing 1  XT1 275Kv Overhead Maintenance</w:t>
            </w:r>
          </w:p>
        </w:tc>
      </w:tr>
      <w:tr w:rsidR="00805B19" w14:paraId="44CA03E0" w14:textId="77777777">
        <w:trPr>
          <w:cantSplit/>
          <w:trHeight w:val="975"/>
        </w:trPr>
        <w:tc>
          <w:tcPr>
            <w:tcW w:w="10065" w:type="dxa"/>
            <w:tcBorders>
              <w:bottom w:val="single" w:sz="4" w:space="0" w:color="auto"/>
            </w:tcBorders>
          </w:tcPr>
          <w:p w14:paraId="4057A4AE" w14:textId="77777777" w:rsidR="00805B19" w:rsidRDefault="00805B19" w:rsidP="00A11C82">
            <w:pPr>
              <w:keepNext/>
              <w:numPr>
                <w:ilvl w:val="1"/>
                <w:numId w:val="44"/>
              </w:numPr>
              <w:tabs>
                <w:tab w:val="num" w:pos="459"/>
              </w:tabs>
            </w:pPr>
            <w:r>
              <w:rPr>
                <w:b/>
              </w:rPr>
              <w:t>System Identification</w:t>
            </w:r>
          </w:p>
          <w:p w14:paraId="7D55852B" w14:textId="77777777" w:rsidR="00805B19" w:rsidRDefault="00805B19" w:rsidP="00A11C82">
            <w:pPr>
              <w:pStyle w:val="Footer"/>
              <w:keepNext/>
              <w:rPr>
                <w:rFonts w:ascii="Arial" w:hAnsi="Arial"/>
                <w:b/>
              </w:rPr>
            </w:pPr>
            <w:r>
              <w:rPr>
                <w:rFonts w:ascii="Arial" w:hAnsi="Arial"/>
                <w:b/>
              </w:rPr>
              <w:t>Kintore – Tealing 1  XT1 275kV cct</w:t>
            </w:r>
          </w:p>
          <w:p w14:paraId="54E2BA48" w14:textId="77777777" w:rsidR="00805B19" w:rsidRDefault="00805B19" w:rsidP="00A11C82">
            <w:pPr>
              <w:pStyle w:val="Footer"/>
              <w:keepNext/>
              <w:rPr>
                <w:rFonts w:ascii="Arial" w:hAnsi="Arial"/>
                <w:b/>
              </w:rPr>
            </w:pPr>
            <w:r>
              <w:rPr>
                <w:rFonts w:ascii="Arial" w:hAnsi="Arial"/>
                <w:b/>
              </w:rPr>
              <w:t xml:space="preserve">Kintore 275/132kV  SGT3 </w:t>
            </w:r>
          </w:p>
          <w:p w14:paraId="19113925" w14:textId="77777777" w:rsidR="00805B19" w:rsidRDefault="00805B19" w:rsidP="00A11C82">
            <w:pPr>
              <w:pStyle w:val="Footer"/>
              <w:keepNext/>
              <w:rPr>
                <w:rFonts w:ascii="Arial" w:hAnsi="Arial"/>
                <w:b/>
              </w:rPr>
            </w:pPr>
            <w:r>
              <w:rPr>
                <w:rFonts w:ascii="Arial" w:hAnsi="Arial"/>
                <w:b/>
              </w:rPr>
              <w:t>Kintore –Tealing 2  XT2  275kV cct ( for on load changeover)</w:t>
            </w:r>
          </w:p>
        </w:tc>
      </w:tr>
      <w:tr w:rsidR="00805B19" w14:paraId="1DD9A628" w14:textId="77777777">
        <w:trPr>
          <w:cantSplit/>
          <w:trHeight w:val="3402"/>
        </w:trPr>
        <w:tc>
          <w:tcPr>
            <w:tcW w:w="10065" w:type="dxa"/>
          </w:tcPr>
          <w:p w14:paraId="15039480" w14:textId="77777777" w:rsidR="00805B19" w:rsidRDefault="00805B19" w:rsidP="00A11C82">
            <w:pPr>
              <w:keepNext/>
              <w:numPr>
                <w:ilvl w:val="1"/>
                <w:numId w:val="44"/>
              </w:numPr>
              <w:tabs>
                <w:tab w:val="num" w:pos="459"/>
              </w:tabs>
              <w:ind w:left="34" w:firstLine="0"/>
              <w:rPr>
                <w:b/>
              </w:rPr>
            </w:pPr>
            <w:r>
              <w:rPr>
                <w:b/>
              </w:rPr>
              <w:t>Method</w:t>
            </w:r>
          </w:p>
          <w:p w14:paraId="4564AA19" w14:textId="77777777" w:rsidR="00805B19" w:rsidRDefault="00805B19" w:rsidP="00A11C82">
            <w:pPr>
              <w:keepNext/>
              <w:numPr>
                <w:ilvl w:val="0"/>
                <w:numId w:val="41"/>
              </w:numPr>
            </w:pPr>
            <w:r>
              <w:t>KINT2  complete on load changeover of XT2 cct to RB1</w:t>
            </w:r>
          </w:p>
          <w:p w14:paraId="41DE5261" w14:textId="77777777" w:rsidR="00805B19" w:rsidRDefault="00805B19" w:rsidP="00A11C82">
            <w:pPr>
              <w:keepNext/>
              <w:numPr>
                <w:ilvl w:val="0"/>
                <w:numId w:val="41"/>
              </w:numPr>
            </w:pPr>
            <w:r>
              <w:t>KINT1  Deload SGT3 cct</w:t>
            </w:r>
          </w:p>
          <w:p w14:paraId="090B3027" w14:textId="77777777" w:rsidR="00805B19" w:rsidRDefault="00805B19" w:rsidP="00A11C82">
            <w:pPr>
              <w:keepNext/>
              <w:numPr>
                <w:ilvl w:val="0"/>
                <w:numId w:val="41"/>
              </w:numPr>
            </w:pPr>
            <w:r>
              <w:t>Switch out XT1 275kV cct  de-energise from KINT2</w:t>
            </w:r>
          </w:p>
          <w:p w14:paraId="0D4304A3" w14:textId="77777777" w:rsidR="00805B19" w:rsidRDefault="00805B19" w:rsidP="00A11C82">
            <w:pPr>
              <w:keepNext/>
              <w:numPr>
                <w:ilvl w:val="0"/>
                <w:numId w:val="41"/>
              </w:numPr>
            </w:pPr>
            <w:r>
              <w:t>KINT2 Disconnect  XT1 cct</w:t>
            </w:r>
          </w:p>
          <w:p w14:paraId="5F15AB18" w14:textId="77777777" w:rsidR="00805B19" w:rsidRDefault="00805B19" w:rsidP="00A11C82">
            <w:pPr>
              <w:keepNext/>
              <w:numPr>
                <w:ilvl w:val="0"/>
                <w:numId w:val="41"/>
              </w:numPr>
            </w:pPr>
            <w:r>
              <w:t>KINT2 Energise SGT3 cct</w:t>
            </w:r>
          </w:p>
          <w:p w14:paraId="5D51954D" w14:textId="77777777" w:rsidR="00805B19" w:rsidRDefault="00805B19" w:rsidP="00A11C82">
            <w:pPr>
              <w:keepNext/>
              <w:numPr>
                <w:ilvl w:val="0"/>
                <w:numId w:val="41"/>
              </w:numPr>
            </w:pPr>
            <w:r>
              <w:t>KINT1 Load SGT3 cct</w:t>
            </w:r>
          </w:p>
        </w:tc>
      </w:tr>
      <w:tr w:rsidR="00805B19" w14:paraId="4E46BDE5" w14:textId="77777777">
        <w:trPr>
          <w:trHeight w:val="794"/>
        </w:trPr>
        <w:tc>
          <w:tcPr>
            <w:tcW w:w="10065" w:type="dxa"/>
          </w:tcPr>
          <w:p w14:paraId="41C817AF" w14:textId="77777777" w:rsidR="00805B19" w:rsidRDefault="00805B19" w:rsidP="00A11C82">
            <w:pPr>
              <w:keepNext/>
              <w:numPr>
                <w:ilvl w:val="1"/>
                <w:numId w:val="44"/>
              </w:numPr>
            </w:pPr>
            <w:r>
              <w:rPr>
                <w:b/>
              </w:rPr>
              <w:t>Start Time</w:t>
            </w:r>
            <w:r>
              <w:t xml:space="preserve"> </w:t>
            </w:r>
          </w:p>
          <w:p w14:paraId="34417588" w14:textId="097B5BA4" w:rsidR="00805B19" w:rsidRDefault="00805B19" w:rsidP="00A11C82">
            <w:pPr>
              <w:keepNext/>
            </w:pPr>
            <w:r>
              <w:t xml:space="preserve">Time__________ Date__________ </w:t>
            </w:r>
            <w:r w:rsidR="00301227">
              <w:t>The Company</w:t>
            </w:r>
            <w:r>
              <w:t>____________________ _TO________________________</w:t>
            </w:r>
          </w:p>
        </w:tc>
      </w:tr>
      <w:tr w:rsidR="00805B19" w14:paraId="368CA3CA" w14:textId="77777777">
        <w:trPr>
          <w:trHeight w:val="2381"/>
        </w:trPr>
        <w:tc>
          <w:tcPr>
            <w:tcW w:w="10065" w:type="dxa"/>
          </w:tcPr>
          <w:p w14:paraId="0AEFCBB8" w14:textId="77777777" w:rsidR="00805B19" w:rsidRDefault="00805B19" w:rsidP="00A11C82">
            <w:pPr>
              <w:keepNext/>
              <w:numPr>
                <w:ilvl w:val="0"/>
                <w:numId w:val="45"/>
              </w:numPr>
              <w:rPr>
                <w:b/>
              </w:rPr>
            </w:pPr>
            <w:r>
              <w:rPr>
                <w:b/>
              </w:rPr>
              <w:t>System Released</w:t>
            </w:r>
          </w:p>
          <w:p w14:paraId="2C66F6EF" w14:textId="77777777" w:rsidR="00805B19" w:rsidRDefault="00805B19" w:rsidP="00A11C82">
            <w:pPr>
              <w:keepNext/>
              <w:numPr>
                <w:ilvl w:val="0"/>
                <w:numId w:val="1"/>
              </w:numPr>
            </w:pPr>
            <w:r>
              <w:t>System Identification</w:t>
            </w:r>
          </w:p>
          <w:p w14:paraId="051C054C" w14:textId="77777777" w:rsidR="00805B19" w:rsidRDefault="00805B19" w:rsidP="00A11C82">
            <w:pPr>
              <w:keepNext/>
            </w:pPr>
            <w:r>
              <w:tab/>
              <w:t>XT1 275kV cct</w:t>
            </w:r>
          </w:p>
          <w:p w14:paraId="1F03D940" w14:textId="77777777" w:rsidR="00805B19" w:rsidRDefault="00805B19" w:rsidP="00A11C82">
            <w:pPr>
              <w:keepNext/>
              <w:numPr>
                <w:ilvl w:val="0"/>
                <w:numId w:val="2"/>
              </w:numPr>
            </w:pPr>
            <w:r>
              <w:t>Boundaries</w:t>
            </w:r>
          </w:p>
          <w:p w14:paraId="71B23F45" w14:textId="77777777" w:rsidR="00805B19" w:rsidRDefault="00805B19" w:rsidP="00A11C82">
            <w:pPr>
              <w:keepNext/>
            </w:pPr>
            <w:r>
              <w:tab/>
              <w:t>KINT2   L113</w:t>
            </w:r>
          </w:p>
          <w:p w14:paraId="5E321DCB" w14:textId="77777777" w:rsidR="00805B19" w:rsidRDefault="00805B19" w:rsidP="00A11C82">
            <w:pPr>
              <w:keepNext/>
            </w:pPr>
            <w:r>
              <w:tab/>
              <w:t xml:space="preserve">TEAL2   L84   L86 </w:t>
            </w:r>
          </w:p>
          <w:p w14:paraId="43ADEBF5" w14:textId="77777777" w:rsidR="00805B19" w:rsidRDefault="00805B19" w:rsidP="00A11C82">
            <w:pPr>
              <w:keepNext/>
              <w:numPr>
                <w:ilvl w:val="0"/>
                <w:numId w:val="2"/>
              </w:numPr>
            </w:pPr>
            <w:r>
              <w:t>Interface with other Transmission Owners/System Users</w:t>
            </w:r>
          </w:p>
          <w:p w14:paraId="0241EF79" w14:textId="77777777" w:rsidR="00805B19" w:rsidRDefault="00805B19" w:rsidP="00A11C82">
            <w:pPr>
              <w:keepNext/>
              <w:rPr>
                <w:sz w:val="24"/>
              </w:rPr>
            </w:pPr>
            <w:r>
              <w:rPr>
                <w:sz w:val="24"/>
              </w:rPr>
              <w:t xml:space="preserve">            N/A                                </w:t>
            </w:r>
          </w:p>
        </w:tc>
      </w:tr>
      <w:tr w:rsidR="00805B19" w14:paraId="08F7497F" w14:textId="77777777">
        <w:trPr>
          <w:trHeight w:val="851"/>
        </w:trPr>
        <w:tc>
          <w:tcPr>
            <w:tcW w:w="10065" w:type="dxa"/>
          </w:tcPr>
          <w:p w14:paraId="4C744404" w14:textId="77777777" w:rsidR="00805B19" w:rsidRDefault="00805B19" w:rsidP="00A11C82">
            <w:pPr>
              <w:keepNext/>
              <w:numPr>
                <w:ilvl w:val="0"/>
                <w:numId w:val="45"/>
              </w:numPr>
              <w:rPr>
                <w:b/>
              </w:rPr>
            </w:pPr>
            <w:r>
              <w:rPr>
                <w:b/>
              </w:rPr>
              <w:t>System Released from Operational Service</w:t>
            </w:r>
          </w:p>
          <w:p w14:paraId="236230CF" w14:textId="5C776470" w:rsidR="00805B19" w:rsidRDefault="00805B19" w:rsidP="00A11C82">
            <w:pPr>
              <w:keepNext/>
              <w:rPr>
                <w:b/>
                <w:sz w:val="24"/>
              </w:rPr>
            </w:pPr>
            <w:r>
              <w:t xml:space="preserve">Time__________ Date__________ </w:t>
            </w:r>
            <w:r w:rsidR="00301227">
              <w:t>The Company</w:t>
            </w:r>
            <w:r>
              <w:t>____________________  TO________________________</w:t>
            </w:r>
          </w:p>
        </w:tc>
      </w:tr>
      <w:tr w:rsidR="00805B19" w14:paraId="61E37CD2" w14:textId="77777777">
        <w:trPr>
          <w:cantSplit/>
          <w:trHeight w:val="2674"/>
        </w:trPr>
        <w:tc>
          <w:tcPr>
            <w:tcW w:w="10065" w:type="dxa"/>
          </w:tcPr>
          <w:p w14:paraId="11CB4DE1" w14:textId="77777777" w:rsidR="00805B19" w:rsidRDefault="00805B19" w:rsidP="00A11C82">
            <w:pPr>
              <w:keepNext/>
            </w:pPr>
            <w:r>
              <w:rPr>
                <w:b/>
              </w:rPr>
              <w:t xml:space="preserve">3. Certificate Cancellation </w:t>
            </w:r>
          </w:p>
          <w:p w14:paraId="3F7761D1" w14:textId="77777777" w:rsidR="00805B19" w:rsidRDefault="00805B19" w:rsidP="00A11C82">
            <w:pPr>
              <w:keepNext/>
              <w:numPr>
                <w:ilvl w:val="0"/>
                <w:numId w:val="2"/>
              </w:numPr>
            </w:pPr>
            <w:r>
              <w:t xml:space="preserve"> Exceptions:</w:t>
            </w:r>
          </w:p>
          <w:p w14:paraId="61F067CA" w14:textId="77777777" w:rsidR="00805B19" w:rsidRDefault="00805B19" w:rsidP="00A11C82">
            <w:pPr>
              <w:pStyle w:val="Footer"/>
              <w:keepNext/>
              <w:tabs>
                <w:tab w:val="clear" w:pos="4153"/>
                <w:tab w:val="clear" w:pos="8306"/>
              </w:tabs>
              <w:rPr>
                <w:rFonts w:ascii="Arial" w:hAnsi="Arial"/>
              </w:rPr>
            </w:pPr>
          </w:p>
          <w:p w14:paraId="5ECA9A8E" w14:textId="77777777" w:rsidR="00805B19" w:rsidRDefault="00805B19" w:rsidP="00A11C82">
            <w:pPr>
              <w:keepNext/>
            </w:pPr>
          </w:p>
          <w:p w14:paraId="1D982230" w14:textId="77777777" w:rsidR="00805B19" w:rsidRDefault="00805B19" w:rsidP="00A11C82">
            <w:pPr>
              <w:keepNext/>
            </w:pPr>
          </w:p>
          <w:p w14:paraId="706454CA" w14:textId="77777777" w:rsidR="00805B19" w:rsidRDefault="00805B19" w:rsidP="00A11C82">
            <w:pPr>
              <w:keepNext/>
            </w:pPr>
          </w:p>
          <w:p w14:paraId="5415C2EA" w14:textId="6B550FED" w:rsidR="00805B19" w:rsidRDefault="00805B19" w:rsidP="00A11C82">
            <w:pPr>
              <w:pStyle w:val="FootnoteText"/>
              <w:keepNext/>
            </w:pPr>
            <w:r>
              <w:rPr>
                <w:rFonts w:ascii="Arial" w:hAnsi="Arial"/>
              </w:rPr>
              <w:t>Cancellation Time</w:t>
            </w:r>
            <w:r>
              <w:t xml:space="preserve">__________ Date__________ </w:t>
            </w:r>
            <w:r w:rsidR="00301227" w:rsidRPr="00B56667">
              <w:rPr>
                <w:rFonts w:ascii="Arial" w:hAnsi="Arial"/>
              </w:rPr>
              <w:t>The Company</w:t>
            </w:r>
            <w:r>
              <w:t>____________________  TO________________________</w:t>
            </w:r>
          </w:p>
        </w:tc>
      </w:tr>
    </w:tbl>
    <w:p w14:paraId="6F38811E" w14:textId="77777777" w:rsidR="005F1049" w:rsidRDefault="00805B19" w:rsidP="00A11C82">
      <w:pPr>
        <w:keepNext/>
        <w:ind w:left="-993" w:right="-1192"/>
        <w:rPr>
          <w:b/>
          <w:sz w:val="24"/>
        </w:rPr>
      </w:pPr>
      <w:r>
        <w:br w:type="page"/>
      </w:r>
      <w:r w:rsidR="005F1049">
        <w:rPr>
          <w:b/>
          <w:sz w:val="24"/>
        </w:rPr>
        <w:lastRenderedPageBreak/>
        <w:t>Example 3</w:t>
      </w:r>
    </w:p>
    <w:p w14:paraId="65BE4D43" w14:textId="77777777" w:rsidR="00805B19" w:rsidRDefault="00805B19" w:rsidP="00A11C82">
      <w:pPr>
        <w:keepNext/>
        <w:ind w:left="-993" w:right="-1192"/>
        <w:rPr>
          <w:b/>
        </w:rPr>
      </w:pPr>
      <w:r>
        <w:rPr>
          <w:b/>
          <w:sz w:val="24"/>
        </w:rPr>
        <w:t>Transmission Status Certificate.  Document No:</w:t>
      </w:r>
      <w:r>
        <w:rPr>
          <w:b/>
          <w:sz w:val="24"/>
        </w:rPr>
        <w:tab/>
      </w:r>
      <w:r>
        <w:rPr>
          <w:sz w:val="24"/>
        </w:rPr>
        <w:t>TSC SST00002</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0D87B9DB" w14:textId="77777777">
        <w:trPr>
          <w:trHeight w:val="296"/>
        </w:trPr>
        <w:tc>
          <w:tcPr>
            <w:tcW w:w="10065" w:type="dxa"/>
          </w:tcPr>
          <w:p w14:paraId="50A6FCCC" w14:textId="77777777" w:rsidR="00805B19" w:rsidRDefault="00805B19" w:rsidP="00A11C82">
            <w:pPr>
              <w:keepNext/>
              <w:numPr>
                <w:ilvl w:val="0"/>
                <w:numId w:val="46"/>
              </w:numPr>
              <w:tabs>
                <w:tab w:val="num" w:pos="459"/>
              </w:tabs>
              <w:rPr>
                <w:b/>
              </w:rPr>
            </w:pPr>
            <w:r>
              <w:rPr>
                <w:b/>
              </w:rPr>
              <w:t xml:space="preserve">Activity </w:t>
            </w:r>
          </w:p>
          <w:p w14:paraId="313D08CF" w14:textId="77777777" w:rsidR="00805B19" w:rsidRDefault="00805B19" w:rsidP="00A11C82">
            <w:pPr>
              <w:keepNext/>
              <w:rPr>
                <w:sz w:val="24"/>
              </w:rPr>
            </w:pPr>
            <w:r>
              <w:rPr>
                <w:sz w:val="24"/>
              </w:rPr>
              <w:t>Kintore – Kincardine XZ1 275kV  Overhead line maint  (SPT-SHETL Inter-connector cct)</w:t>
            </w:r>
          </w:p>
        </w:tc>
      </w:tr>
      <w:tr w:rsidR="00805B19" w14:paraId="6E1ACB1B" w14:textId="77777777">
        <w:trPr>
          <w:cantSplit/>
          <w:trHeight w:val="975"/>
        </w:trPr>
        <w:tc>
          <w:tcPr>
            <w:tcW w:w="10065" w:type="dxa"/>
            <w:tcBorders>
              <w:bottom w:val="single" w:sz="4" w:space="0" w:color="auto"/>
            </w:tcBorders>
          </w:tcPr>
          <w:p w14:paraId="2AF1B311" w14:textId="77777777" w:rsidR="00805B19" w:rsidRDefault="00805B19" w:rsidP="00A11C82">
            <w:pPr>
              <w:keepNext/>
              <w:numPr>
                <w:ilvl w:val="1"/>
                <w:numId w:val="47"/>
              </w:numPr>
              <w:tabs>
                <w:tab w:val="num" w:pos="459"/>
              </w:tabs>
            </w:pPr>
            <w:r>
              <w:rPr>
                <w:b/>
              </w:rPr>
              <w:t>System Identification</w:t>
            </w:r>
          </w:p>
          <w:p w14:paraId="156F68F9" w14:textId="77777777" w:rsidR="00805B19" w:rsidRDefault="00805B19" w:rsidP="00A11C82">
            <w:pPr>
              <w:pStyle w:val="Footer"/>
              <w:keepNext/>
              <w:rPr>
                <w:rFonts w:ascii="Arial" w:hAnsi="Arial"/>
              </w:rPr>
            </w:pPr>
            <w:r>
              <w:rPr>
                <w:rFonts w:ascii="Arial" w:hAnsi="Arial"/>
              </w:rPr>
              <w:t>Kintore – Kincardine  XZ1  275kV cct</w:t>
            </w:r>
          </w:p>
        </w:tc>
      </w:tr>
      <w:tr w:rsidR="00805B19" w14:paraId="11BE5CE9" w14:textId="77777777">
        <w:trPr>
          <w:cantSplit/>
          <w:trHeight w:val="3402"/>
        </w:trPr>
        <w:tc>
          <w:tcPr>
            <w:tcW w:w="10065" w:type="dxa"/>
          </w:tcPr>
          <w:p w14:paraId="14EEC2EC" w14:textId="77777777" w:rsidR="00805B19" w:rsidRDefault="00805B19" w:rsidP="00A11C82">
            <w:pPr>
              <w:keepNext/>
              <w:numPr>
                <w:ilvl w:val="1"/>
                <w:numId w:val="47"/>
              </w:numPr>
              <w:tabs>
                <w:tab w:val="num" w:pos="459"/>
              </w:tabs>
              <w:ind w:left="34" w:firstLine="0"/>
              <w:rPr>
                <w:b/>
              </w:rPr>
            </w:pPr>
            <w:r>
              <w:rPr>
                <w:b/>
              </w:rPr>
              <w:t>Method</w:t>
            </w:r>
          </w:p>
          <w:p w14:paraId="26B891CE" w14:textId="77777777" w:rsidR="00805B19" w:rsidRDefault="00805B19" w:rsidP="00A11C82">
            <w:pPr>
              <w:keepNext/>
              <w:numPr>
                <w:ilvl w:val="0"/>
                <w:numId w:val="41"/>
              </w:numPr>
            </w:pPr>
            <w:r>
              <w:t>Switch out XZ1  275kV cct  de-energise  from KINC2  in liaison with SPT (REF  TSC - SPT 00002)</w:t>
            </w:r>
          </w:p>
        </w:tc>
      </w:tr>
      <w:tr w:rsidR="00805B19" w14:paraId="560AB841" w14:textId="77777777">
        <w:trPr>
          <w:trHeight w:val="794"/>
        </w:trPr>
        <w:tc>
          <w:tcPr>
            <w:tcW w:w="10065" w:type="dxa"/>
          </w:tcPr>
          <w:p w14:paraId="4EFF1EA6" w14:textId="77777777" w:rsidR="00805B19" w:rsidRDefault="00805B19" w:rsidP="00A11C82">
            <w:pPr>
              <w:keepNext/>
              <w:numPr>
                <w:ilvl w:val="1"/>
                <w:numId w:val="47"/>
              </w:numPr>
            </w:pPr>
            <w:r>
              <w:rPr>
                <w:b/>
              </w:rPr>
              <w:t>Start Time</w:t>
            </w:r>
            <w:r>
              <w:t xml:space="preserve"> </w:t>
            </w:r>
          </w:p>
          <w:p w14:paraId="2C47B580" w14:textId="3950DEE0" w:rsidR="00805B19" w:rsidRDefault="00805B19" w:rsidP="00A11C82">
            <w:pPr>
              <w:keepNext/>
            </w:pPr>
            <w:r>
              <w:t xml:space="preserve">Time__________ Date__________ </w:t>
            </w:r>
            <w:r w:rsidR="00301227">
              <w:t>The Company</w:t>
            </w:r>
            <w:r>
              <w:t>____________________ _TO________________________</w:t>
            </w:r>
          </w:p>
        </w:tc>
      </w:tr>
      <w:tr w:rsidR="00805B19" w14:paraId="429D6524" w14:textId="77777777">
        <w:trPr>
          <w:trHeight w:val="2381"/>
        </w:trPr>
        <w:tc>
          <w:tcPr>
            <w:tcW w:w="10065" w:type="dxa"/>
          </w:tcPr>
          <w:p w14:paraId="744B7DC3" w14:textId="77777777" w:rsidR="00805B19" w:rsidRDefault="00805B19" w:rsidP="00A11C82">
            <w:pPr>
              <w:keepNext/>
              <w:numPr>
                <w:ilvl w:val="0"/>
                <w:numId w:val="48"/>
              </w:numPr>
              <w:rPr>
                <w:b/>
              </w:rPr>
            </w:pPr>
            <w:r>
              <w:rPr>
                <w:b/>
              </w:rPr>
              <w:t>System Released</w:t>
            </w:r>
          </w:p>
          <w:p w14:paraId="0F248E1D" w14:textId="77777777" w:rsidR="00805B19" w:rsidRDefault="00805B19" w:rsidP="00A11C82">
            <w:pPr>
              <w:keepNext/>
              <w:numPr>
                <w:ilvl w:val="0"/>
                <w:numId w:val="1"/>
              </w:numPr>
            </w:pPr>
            <w:r>
              <w:t>System Identification</w:t>
            </w:r>
          </w:p>
          <w:p w14:paraId="086CB426" w14:textId="77777777" w:rsidR="00805B19" w:rsidRDefault="00805B19" w:rsidP="00A11C82">
            <w:pPr>
              <w:keepNext/>
            </w:pPr>
            <w:r>
              <w:tab/>
              <w:t>XT1 275kV cct</w:t>
            </w:r>
          </w:p>
          <w:p w14:paraId="4D47BF77" w14:textId="77777777" w:rsidR="00805B19" w:rsidRDefault="00805B19" w:rsidP="00A11C82">
            <w:pPr>
              <w:keepNext/>
              <w:numPr>
                <w:ilvl w:val="0"/>
                <w:numId w:val="2"/>
              </w:numPr>
            </w:pPr>
            <w:r>
              <w:t>Boundaries</w:t>
            </w:r>
          </w:p>
          <w:p w14:paraId="548911C5" w14:textId="77777777" w:rsidR="00805B19" w:rsidRDefault="00805B19" w:rsidP="00A11C82">
            <w:pPr>
              <w:keepNext/>
            </w:pPr>
            <w:r>
              <w:tab/>
              <w:t>KINT2   L26  L24</w:t>
            </w:r>
          </w:p>
          <w:p w14:paraId="297B8EBB" w14:textId="77777777" w:rsidR="00805B19" w:rsidRDefault="00805B19" w:rsidP="00A11C82">
            <w:pPr>
              <w:keepNext/>
              <w:numPr>
                <w:ilvl w:val="0"/>
                <w:numId w:val="2"/>
              </w:numPr>
            </w:pPr>
            <w:r>
              <w:t>Interface with other Transmission Owners/System Users</w:t>
            </w:r>
          </w:p>
          <w:p w14:paraId="041F5F73" w14:textId="77777777" w:rsidR="00805B19" w:rsidRDefault="00805B19" w:rsidP="00A11C82">
            <w:pPr>
              <w:keepNext/>
            </w:pPr>
            <w:r>
              <w:rPr>
                <w:sz w:val="24"/>
              </w:rPr>
              <w:t xml:space="preserve">            </w:t>
            </w:r>
            <w:r>
              <w:t>XZ1 275kV cct – with SPT</w:t>
            </w:r>
            <w:r>
              <w:rPr>
                <w:sz w:val="24"/>
              </w:rPr>
              <w:t xml:space="preserve">                             </w:t>
            </w:r>
          </w:p>
        </w:tc>
      </w:tr>
      <w:tr w:rsidR="00805B19" w14:paraId="1AEB6B63" w14:textId="77777777">
        <w:trPr>
          <w:trHeight w:val="851"/>
        </w:trPr>
        <w:tc>
          <w:tcPr>
            <w:tcW w:w="10065" w:type="dxa"/>
          </w:tcPr>
          <w:p w14:paraId="2B3DEFEB" w14:textId="77777777" w:rsidR="00805B19" w:rsidRDefault="00805B19" w:rsidP="00A11C82">
            <w:pPr>
              <w:keepNext/>
              <w:numPr>
                <w:ilvl w:val="0"/>
                <w:numId w:val="48"/>
              </w:numPr>
              <w:rPr>
                <w:b/>
              </w:rPr>
            </w:pPr>
            <w:r>
              <w:rPr>
                <w:b/>
              </w:rPr>
              <w:t>System Released from Operational Service</w:t>
            </w:r>
          </w:p>
          <w:p w14:paraId="0229DC0C" w14:textId="6E8300E1" w:rsidR="00805B19" w:rsidRDefault="00805B19" w:rsidP="00A11C82">
            <w:pPr>
              <w:keepNext/>
              <w:rPr>
                <w:b/>
                <w:sz w:val="24"/>
              </w:rPr>
            </w:pPr>
            <w:r>
              <w:t xml:space="preserve">Time__________ Date__________ </w:t>
            </w:r>
            <w:r w:rsidR="00301227">
              <w:t>The Company</w:t>
            </w:r>
            <w:r>
              <w:t>____________________  TO________________________</w:t>
            </w:r>
          </w:p>
        </w:tc>
      </w:tr>
      <w:tr w:rsidR="00805B19" w14:paraId="6E3132A4" w14:textId="77777777">
        <w:trPr>
          <w:cantSplit/>
          <w:trHeight w:val="2674"/>
        </w:trPr>
        <w:tc>
          <w:tcPr>
            <w:tcW w:w="10065" w:type="dxa"/>
          </w:tcPr>
          <w:p w14:paraId="54838331" w14:textId="77777777" w:rsidR="00805B19" w:rsidRDefault="00805B19" w:rsidP="00A11C82">
            <w:pPr>
              <w:keepNext/>
            </w:pPr>
            <w:r>
              <w:rPr>
                <w:b/>
              </w:rPr>
              <w:t xml:space="preserve">3. Certificate Cancellation </w:t>
            </w:r>
          </w:p>
          <w:p w14:paraId="544CD18E" w14:textId="77777777" w:rsidR="00805B19" w:rsidRDefault="00805B19" w:rsidP="00A11C82">
            <w:pPr>
              <w:keepNext/>
              <w:numPr>
                <w:ilvl w:val="0"/>
                <w:numId w:val="2"/>
              </w:numPr>
            </w:pPr>
            <w:r>
              <w:t xml:space="preserve"> Exceptions:</w:t>
            </w:r>
          </w:p>
          <w:p w14:paraId="22101DDD" w14:textId="77777777" w:rsidR="00805B19" w:rsidRDefault="00805B19" w:rsidP="00A11C82">
            <w:pPr>
              <w:pStyle w:val="Footer"/>
              <w:keepNext/>
              <w:tabs>
                <w:tab w:val="clear" w:pos="4153"/>
                <w:tab w:val="clear" w:pos="8306"/>
              </w:tabs>
              <w:rPr>
                <w:rFonts w:ascii="Arial" w:hAnsi="Arial"/>
              </w:rPr>
            </w:pPr>
          </w:p>
          <w:p w14:paraId="5F5662A0" w14:textId="77777777" w:rsidR="00805B19" w:rsidRDefault="00805B19" w:rsidP="00A11C82">
            <w:pPr>
              <w:keepNext/>
            </w:pPr>
          </w:p>
          <w:p w14:paraId="10128EF0" w14:textId="77777777" w:rsidR="00805B19" w:rsidRDefault="00805B19" w:rsidP="00A11C82">
            <w:pPr>
              <w:keepNext/>
            </w:pPr>
          </w:p>
          <w:p w14:paraId="33023580" w14:textId="77777777" w:rsidR="00805B19" w:rsidRDefault="00805B19" w:rsidP="00A11C82">
            <w:pPr>
              <w:keepNext/>
            </w:pPr>
          </w:p>
          <w:p w14:paraId="76CB3EB2" w14:textId="32C598D9" w:rsidR="00805B19" w:rsidRDefault="00805B19" w:rsidP="00A11C82">
            <w:pPr>
              <w:pStyle w:val="FootnoteText"/>
              <w:keepNext/>
            </w:pPr>
            <w:r>
              <w:rPr>
                <w:rFonts w:ascii="Arial" w:hAnsi="Arial"/>
              </w:rPr>
              <w:t>Cancellation Time</w:t>
            </w:r>
            <w:r>
              <w:t xml:space="preserve">__________ Date__________ </w:t>
            </w:r>
            <w:r w:rsidR="00301227" w:rsidRPr="00B56667">
              <w:rPr>
                <w:rFonts w:ascii="Arial" w:hAnsi="Arial"/>
              </w:rPr>
              <w:t>The Company</w:t>
            </w:r>
            <w:r>
              <w:t>____________________  TO________________________</w:t>
            </w:r>
          </w:p>
        </w:tc>
      </w:tr>
    </w:tbl>
    <w:p w14:paraId="7070A0B5" w14:textId="77777777" w:rsidR="00805B19" w:rsidRDefault="00805B19" w:rsidP="00A11C82">
      <w:pPr>
        <w:pStyle w:val="FootnoteText"/>
        <w:keepNext/>
        <w:ind w:left="-810"/>
      </w:pPr>
      <w:r>
        <w:br w:type="page"/>
      </w:r>
    </w:p>
    <w:p w14:paraId="2BD22595" w14:textId="77777777" w:rsidR="005F1049" w:rsidRDefault="00805B19" w:rsidP="00A11C82">
      <w:pPr>
        <w:keepNext/>
        <w:ind w:left="-993" w:right="-1192"/>
        <w:rPr>
          <w:b/>
          <w:sz w:val="24"/>
        </w:rPr>
      </w:pPr>
      <w:r>
        <w:rPr>
          <w:b/>
          <w:sz w:val="24"/>
        </w:rPr>
        <w:lastRenderedPageBreak/>
        <w:t xml:space="preserve">   </w:t>
      </w:r>
      <w:r w:rsidR="005F1049">
        <w:rPr>
          <w:b/>
          <w:sz w:val="24"/>
        </w:rPr>
        <w:t>Example 4</w:t>
      </w:r>
    </w:p>
    <w:p w14:paraId="37F89946" w14:textId="77777777" w:rsidR="00805B19" w:rsidRDefault="00805B19" w:rsidP="00A11C82">
      <w:pPr>
        <w:keepNext/>
        <w:ind w:left="-993" w:right="-1192"/>
        <w:rPr>
          <w:b/>
        </w:rPr>
      </w:pPr>
      <w:r>
        <w:rPr>
          <w:b/>
          <w:sz w:val="24"/>
        </w:rPr>
        <w:t xml:space="preserve">  Transmission Status Certificate.  Document No:</w:t>
      </w:r>
      <w:r>
        <w:rPr>
          <w:b/>
          <w:sz w:val="24"/>
        </w:rPr>
        <w:tab/>
      </w:r>
      <w:r>
        <w:rPr>
          <w:sz w:val="24"/>
        </w:rPr>
        <w:t>TSC SPT00002</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55FA4708" w14:textId="77777777">
        <w:trPr>
          <w:trHeight w:val="296"/>
        </w:trPr>
        <w:tc>
          <w:tcPr>
            <w:tcW w:w="10065" w:type="dxa"/>
          </w:tcPr>
          <w:p w14:paraId="571CEB98" w14:textId="77777777" w:rsidR="00805B19" w:rsidRDefault="00805B19" w:rsidP="00A11C82">
            <w:pPr>
              <w:keepNext/>
              <w:numPr>
                <w:ilvl w:val="0"/>
                <w:numId w:val="49"/>
              </w:numPr>
              <w:tabs>
                <w:tab w:val="num" w:pos="459"/>
              </w:tabs>
              <w:rPr>
                <w:b/>
              </w:rPr>
            </w:pPr>
            <w:r>
              <w:rPr>
                <w:b/>
              </w:rPr>
              <w:t xml:space="preserve">Activity </w:t>
            </w:r>
          </w:p>
          <w:p w14:paraId="0B8705E8" w14:textId="77777777" w:rsidR="00805B19" w:rsidRDefault="00805B19" w:rsidP="00A11C82">
            <w:pPr>
              <w:keepNext/>
              <w:rPr>
                <w:sz w:val="24"/>
              </w:rPr>
            </w:pPr>
            <w:r>
              <w:rPr>
                <w:sz w:val="24"/>
              </w:rPr>
              <w:t>Kintore – Kincardine XZ1 275kV  Overhead line maint  (SPT-SHETL Inter-connector cct)</w:t>
            </w:r>
          </w:p>
        </w:tc>
      </w:tr>
      <w:tr w:rsidR="00805B19" w14:paraId="50F302E0" w14:textId="77777777">
        <w:trPr>
          <w:cantSplit/>
          <w:trHeight w:val="975"/>
        </w:trPr>
        <w:tc>
          <w:tcPr>
            <w:tcW w:w="10065" w:type="dxa"/>
            <w:tcBorders>
              <w:bottom w:val="single" w:sz="4" w:space="0" w:color="auto"/>
            </w:tcBorders>
          </w:tcPr>
          <w:p w14:paraId="7D83EF1F" w14:textId="77777777" w:rsidR="00805B19" w:rsidRDefault="00805B19" w:rsidP="00A11C82">
            <w:pPr>
              <w:keepNext/>
              <w:numPr>
                <w:ilvl w:val="1"/>
                <w:numId w:val="50"/>
              </w:numPr>
              <w:tabs>
                <w:tab w:val="num" w:pos="459"/>
              </w:tabs>
            </w:pPr>
            <w:r>
              <w:rPr>
                <w:b/>
              </w:rPr>
              <w:t>System Identification</w:t>
            </w:r>
          </w:p>
          <w:p w14:paraId="497963B5" w14:textId="77777777" w:rsidR="00805B19" w:rsidRDefault="00805B19" w:rsidP="00A11C82">
            <w:pPr>
              <w:pStyle w:val="Footer"/>
              <w:keepNext/>
              <w:rPr>
                <w:rFonts w:ascii="Arial" w:hAnsi="Arial"/>
              </w:rPr>
            </w:pPr>
            <w:r>
              <w:rPr>
                <w:rFonts w:ascii="Arial" w:hAnsi="Arial"/>
              </w:rPr>
              <w:t>Kintore – Kincardine  XZ1  275kV cct</w:t>
            </w:r>
          </w:p>
        </w:tc>
      </w:tr>
      <w:tr w:rsidR="00805B19" w14:paraId="48E7200B" w14:textId="77777777" w:rsidTr="005F1049">
        <w:trPr>
          <w:cantSplit/>
          <w:trHeight w:val="3190"/>
        </w:trPr>
        <w:tc>
          <w:tcPr>
            <w:tcW w:w="10065" w:type="dxa"/>
          </w:tcPr>
          <w:p w14:paraId="15C22957" w14:textId="77777777" w:rsidR="00805B19" w:rsidRDefault="00805B19" w:rsidP="00A11C82">
            <w:pPr>
              <w:keepNext/>
              <w:numPr>
                <w:ilvl w:val="1"/>
                <w:numId w:val="50"/>
              </w:numPr>
              <w:tabs>
                <w:tab w:val="num" w:pos="459"/>
              </w:tabs>
              <w:ind w:left="34" w:firstLine="0"/>
              <w:rPr>
                <w:b/>
              </w:rPr>
            </w:pPr>
            <w:r>
              <w:rPr>
                <w:b/>
              </w:rPr>
              <w:t>Method</w:t>
            </w:r>
          </w:p>
          <w:p w14:paraId="54B8998A" w14:textId="77777777" w:rsidR="00805B19" w:rsidRDefault="00805B19" w:rsidP="00A11C82">
            <w:pPr>
              <w:keepNext/>
              <w:numPr>
                <w:ilvl w:val="0"/>
                <w:numId w:val="41"/>
              </w:numPr>
            </w:pPr>
            <w:r>
              <w:t>Switch out  KINT – KINC   XZ1 275kV cct  de-energising from KINC2 in liaison with SHETL (REF TSC -  SST 00002)</w:t>
            </w:r>
          </w:p>
        </w:tc>
      </w:tr>
      <w:tr w:rsidR="00805B19" w14:paraId="65C72CC6" w14:textId="77777777">
        <w:trPr>
          <w:trHeight w:val="794"/>
        </w:trPr>
        <w:tc>
          <w:tcPr>
            <w:tcW w:w="10065" w:type="dxa"/>
          </w:tcPr>
          <w:p w14:paraId="65C528D3" w14:textId="77777777" w:rsidR="00805B19" w:rsidRDefault="00805B19" w:rsidP="00A11C82">
            <w:pPr>
              <w:keepNext/>
              <w:numPr>
                <w:ilvl w:val="1"/>
                <w:numId w:val="50"/>
              </w:numPr>
            </w:pPr>
            <w:r>
              <w:rPr>
                <w:b/>
              </w:rPr>
              <w:t>Start Time</w:t>
            </w:r>
            <w:r>
              <w:t xml:space="preserve"> </w:t>
            </w:r>
          </w:p>
          <w:p w14:paraId="57BC16E5" w14:textId="61857FE4" w:rsidR="00805B19" w:rsidRDefault="00805B19" w:rsidP="00A11C82">
            <w:pPr>
              <w:keepNext/>
            </w:pPr>
            <w:r>
              <w:t xml:space="preserve">Time__________ Date__________ </w:t>
            </w:r>
            <w:r w:rsidR="00301227">
              <w:t>The Company</w:t>
            </w:r>
            <w:r>
              <w:t>____________________ _TO________________________</w:t>
            </w:r>
          </w:p>
        </w:tc>
      </w:tr>
      <w:tr w:rsidR="00805B19" w14:paraId="78D73458" w14:textId="77777777">
        <w:trPr>
          <w:trHeight w:val="2381"/>
        </w:trPr>
        <w:tc>
          <w:tcPr>
            <w:tcW w:w="10065" w:type="dxa"/>
          </w:tcPr>
          <w:p w14:paraId="250DA31D" w14:textId="77777777" w:rsidR="00805B19" w:rsidRDefault="00805B19" w:rsidP="00A11C82">
            <w:pPr>
              <w:keepNext/>
              <w:numPr>
                <w:ilvl w:val="0"/>
                <w:numId w:val="51"/>
              </w:numPr>
              <w:rPr>
                <w:b/>
              </w:rPr>
            </w:pPr>
            <w:r>
              <w:rPr>
                <w:b/>
              </w:rPr>
              <w:t>System Released</w:t>
            </w:r>
          </w:p>
          <w:p w14:paraId="17375AB1" w14:textId="77777777" w:rsidR="00805B19" w:rsidRDefault="00805B19" w:rsidP="00A11C82">
            <w:pPr>
              <w:keepNext/>
              <w:numPr>
                <w:ilvl w:val="0"/>
                <w:numId w:val="1"/>
              </w:numPr>
            </w:pPr>
            <w:r>
              <w:t>System Identification</w:t>
            </w:r>
          </w:p>
          <w:p w14:paraId="419EF2E5" w14:textId="77777777" w:rsidR="00805B19" w:rsidRDefault="00805B19" w:rsidP="00A11C82">
            <w:pPr>
              <w:keepNext/>
            </w:pPr>
            <w:r>
              <w:tab/>
              <w:t>KINT- KINC  XZ1  275kV cct</w:t>
            </w:r>
          </w:p>
          <w:p w14:paraId="09D916AF" w14:textId="77777777" w:rsidR="00805B19" w:rsidRDefault="00805B19" w:rsidP="00A11C82">
            <w:pPr>
              <w:keepNext/>
              <w:numPr>
                <w:ilvl w:val="0"/>
                <w:numId w:val="2"/>
              </w:numPr>
            </w:pPr>
            <w:r>
              <w:t>Boundaries</w:t>
            </w:r>
          </w:p>
          <w:p w14:paraId="6847E2BB" w14:textId="77777777" w:rsidR="00805B19" w:rsidRDefault="00805B19" w:rsidP="00A11C82">
            <w:pPr>
              <w:keepNext/>
            </w:pPr>
            <w:r>
              <w:tab/>
              <w:t>KINC2   L34  L36</w:t>
            </w:r>
          </w:p>
          <w:p w14:paraId="28D211C0" w14:textId="77777777" w:rsidR="00805B19" w:rsidRDefault="00805B19" w:rsidP="00A11C82">
            <w:pPr>
              <w:keepNext/>
              <w:numPr>
                <w:ilvl w:val="0"/>
                <w:numId w:val="2"/>
              </w:numPr>
            </w:pPr>
            <w:r>
              <w:t>Interface with other Transmission Owners/System Users</w:t>
            </w:r>
          </w:p>
          <w:p w14:paraId="1DFFC938" w14:textId="77777777" w:rsidR="00805B19" w:rsidRDefault="00805B19" w:rsidP="00A11C82">
            <w:pPr>
              <w:keepNext/>
            </w:pPr>
            <w:r>
              <w:rPr>
                <w:sz w:val="24"/>
              </w:rPr>
              <w:t xml:space="preserve">            </w:t>
            </w:r>
            <w:r>
              <w:t>KINT – KINC  XZ1 275kV cct with SHETL</w:t>
            </w:r>
          </w:p>
        </w:tc>
      </w:tr>
      <w:tr w:rsidR="00805B19" w14:paraId="65953B71" w14:textId="77777777">
        <w:trPr>
          <w:trHeight w:val="851"/>
        </w:trPr>
        <w:tc>
          <w:tcPr>
            <w:tcW w:w="10065" w:type="dxa"/>
          </w:tcPr>
          <w:p w14:paraId="73000D5A" w14:textId="77777777" w:rsidR="00805B19" w:rsidRDefault="00805B19" w:rsidP="00A11C82">
            <w:pPr>
              <w:keepNext/>
              <w:numPr>
                <w:ilvl w:val="0"/>
                <w:numId w:val="51"/>
              </w:numPr>
              <w:rPr>
                <w:b/>
              </w:rPr>
            </w:pPr>
            <w:r>
              <w:rPr>
                <w:b/>
              </w:rPr>
              <w:t>System Released from Operational Service</w:t>
            </w:r>
          </w:p>
          <w:p w14:paraId="640D196C" w14:textId="59883D78" w:rsidR="00805B19" w:rsidRDefault="00805B19" w:rsidP="00A11C82">
            <w:pPr>
              <w:keepNext/>
              <w:rPr>
                <w:b/>
                <w:sz w:val="24"/>
              </w:rPr>
            </w:pPr>
            <w:r>
              <w:t xml:space="preserve">Time__________ Date__________ </w:t>
            </w:r>
            <w:r w:rsidR="00301227">
              <w:t>The Company</w:t>
            </w:r>
            <w:r>
              <w:t>____________________  TO________________________</w:t>
            </w:r>
          </w:p>
        </w:tc>
      </w:tr>
      <w:tr w:rsidR="00805B19" w14:paraId="320D9720" w14:textId="77777777">
        <w:trPr>
          <w:cantSplit/>
          <w:trHeight w:val="2674"/>
        </w:trPr>
        <w:tc>
          <w:tcPr>
            <w:tcW w:w="10065" w:type="dxa"/>
          </w:tcPr>
          <w:p w14:paraId="29165DE1" w14:textId="77777777" w:rsidR="00805B19" w:rsidRDefault="00805B19" w:rsidP="00A11C82">
            <w:pPr>
              <w:keepNext/>
            </w:pPr>
            <w:r>
              <w:rPr>
                <w:b/>
              </w:rPr>
              <w:t xml:space="preserve">3. Certificate Cancellation </w:t>
            </w:r>
          </w:p>
          <w:p w14:paraId="5A1C55EE" w14:textId="77777777" w:rsidR="00805B19" w:rsidRDefault="00805B19" w:rsidP="00A11C82">
            <w:pPr>
              <w:keepNext/>
              <w:numPr>
                <w:ilvl w:val="0"/>
                <w:numId w:val="2"/>
              </w:numPr>
            </w:pPr>
            <w:r>
              <w:t xml:space="preserve"> Exceptions:</w:t>
            </w:r>
          </w:p>
          <w:p w14:paraId="0C197976" w14:textId="77777777" w:rsidR="00805B19" w:rsidRDefault="00805B19" w:rsidP="00A11C82">
            <w:pPr>
              <w:pStyle w:val="Footer"/>
              <w:keepNext/>
              <w:tabs>
                <w:tab w:val="clear" w:pos="4153"/>
                <w:tab w:val="clear" w:pos="8306"/>
              </w:tabs>
              <w:rPr>
                <w:rFonts w:ascii="Arial" w:hAnsi="Arial"/>
              </w:rPr>
            </w:pPr>
          </w:p>
          <w:p w14:paraId="485549DB" w14:textId="77777777" w:rsidR="00805B19" w:rsidRDefault="00805B19" w:rsidP="00A11C82">
            <w:pPr>
              <w:keepNext/>
            </w:pPr>
          </w:p>
          <w:p w14:paraId="0AFF33EC" w14:textId="77777777" w:rsidR="00805B19" w:rsidRDefault="00805B19" w:rsidP="00A11C82">
            <w:pPr>
              <w:keepNext/>
            </w:pPr>
          </w:p>
          <w:p w14:paraId="7B77A4A5" w14:textId="77777777" w:rsidR="00805B19" w:rsidRDefault="00805B19" w:rsidP="00A11C82">
            <w:pPr>
              <w:keepNext/>
            </w:pPr>
          </w:p>
          <w:p w14:paraId="37F44BD2" w14:textId="5AAB1728" w:rsidR="00805B19" w:rsidRDefault="00805B19" w:rsidP="00A11C82">
            <w:pPr>
              <w:pStyle w:val="FootnoteText"/>
              <w:keepNext/>
            </w:pPr>
            <w:r>
              <w:t>Ca</w:t>
            </w:r>
            <w:r>
              <w:rPr>
                <w:rFonts w:ascii="Arial" w:hAnsi="Arial"/>
              </w:rPr>
              <w:t>ncellation Time</w:t>
            </w:r>
            <w:r>
              <w:t xml:space="preserve">__________ Date__________ </w:t>
            </w:r>
            <w:r w:rsidR="00301227" w:rsidRPr="00B56667">
              <w:rPr>
                <w:rFonts w:ascii="Arial" w:hAnsi="Arial"/>
              </w:rPr>
              <w:t>The Company</w:t>
            </w:r>
            <w:r>
              <w:t>____________________  TO________________________</w:t>
            </w:r>
          </w:p>
        </w:tc>
      </w:tr>
    </w:tbl>
    <w:p w14:paraId="4E6B6650" w14:textId="77777777" w:rsidR="00CD07A1" w:rsidRDefault="00CD07A1" w:rsidP="00A11C82">
      <w:pPr>
        <w:keepNext/>
        <w:ind w:left="-993" w:right="-1192"/>
        <w:rPr>
          <w:b/>
          <w:sz w:val="24"/>
        </w:rPr>
      </w:pPr>
      <w:r>
        <w:rPr>
          <w:b/>
          <w:sz w:val="24"/>
        </w:rPr>
        <w:t xml:space="preserve">    </w:t>
      </w:r>
    </w:p>
    <w:p w14:paraId="0940F40A" w14:textId="77777777" w:rsidR="00CD07A1" w:rsidRDefault="00CD07A1" w:rsidP="00A11C82">
      <w:pPr>
        <w:keepNext/>
        <w:ind w:left="-993" w:right="-1192"/>
        <w:rPr>
          <w:b/>
          <w:sz w:val="24"/>
        </w:rPr>
      </w:pPr>
    </w:p>
    <w:p w14:paraId="1BDEE978" w14:textId="77777777" w:rsidR="00CD07A1" w:rsidRDefault="00CD07A1" w:rsidP="00A11C82">
      <w:pPr>
        <w:keepNext/>
        <w:ind w:left="-993" w:right="-1192"/>
        <w:rPr>
          <w:b/>
          <w:sz w:val="24"/>
        </w:rPr>
      </w:pPr>
    </w:p>
    <w:p w14:paraId="51AF5F28" w14:textId="77777777" w:rsidR="00CD07A1" w:rsidRDefault="00CD07A1" w:rsidP="00A11C82">
      <w:pPr>
        <w:keepNext/>
        <w:ind w:left="-993" w:right="-1192"/>
        <w:rPr>
          <w:b/>
          <w:sz w:val="24"/>
        </w:rPr>
      </w:pPr>
      <w:r>
        <w:rPr>
          <w:b/>
          <w:sz w:val="24"/>
        </w:rPr>
        <w:lastRenderedPageBreak/>
        <w:t>Post Fault Action Agreement Form    .  Document No:</w:t>
      </w:r>
      <w:r>
        <w:rPr>
          <w:b/>
          <w:sz w:val="24"/>
        </w:rPr>
        <w:tab/>
        <w:t xml:space="preserve"> YYYXXXPFA  TO Ref No:</w:t>
      </w:r>
    </w:p>
    <w:p w14:paraId="4FE27512" w14:textId="77777777" w:rsidR="00CD07A1" w:rsidRDefault="00CD07A1" w:rsidP="00A11C82">
      <w:pPr>
        <w:keepNext/>
        <w:ind w:left="-993" w:right="-1192"/>
        <w:rPr>
          <w:b/>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CD07A1" w14:paraId="4FC4AFE5" w14:textId="77777777">
        <w:trPr>
          <w:trHeight w:val="1284"/>
        </w:trPr>
        <w:tc>
          <w:tcPr>
            <w:tcW w:w="10065" w:type="dxa"/>
          </w:tcPr>
          <w:p w14:paraId="3DB210D3" w14:textId="77777777" w:rsidR="00CD07A1" w:rsidRDefault="00CD07A1" w:rsidP="00A11C82">
            <w:pPr>
              <w:keepNext/>
              <w:numPr>
                <w:ilvl w:val="0"/>
                <w:numId w:val="37"/>
              </w:numPr>
              <w:tabs>
                <w:tab w:val="num" w:pos="459"/>
              </w:tabs>
              <w:spacing w:after="0"/>
              <w:rPr>
                <w:b/>
              </w:rPr>
            </w:pPr>
            <w:r>
              <w:rPr>
                <w:b/>
              </w:rPr>
              <w:t>Fault Contingency</w:t>
            </w:r>
          </w:p>
          <w:p w14:paraId="733C4DF5" w14:textId="77777777" w:rsidR="00CD07A1" w:rsidRDefault="00CD07A1" w:rsidP="00A11C82">
            <w:pPr>
              <w:keepNext/>
              <w:tabs>
                <w:tab w:val="num" w:pos="459"/>
              </w:tabs>
              <w:rPr>
                <w:b/>
              </w:rPr>
            </w:pPr>
          </w:p>
          <w:p w14:paraId="6B87B201" w14:textId="77777777" w:rsidR="00CD07A1" w:rsidRDefault="00CD07A1" w:rsidP="00A11C82">
            <w:pPr>
              <w:keepNext/>
            </w:pPr>
          </w:p>
        </w:tc>
      </w:tr>
      <w:tr w:rsidR="00CD07A1" w14:paraId="1BEA6F66" w14:textId="77777777">
        <w:trPr>
          <w:cantSplit/>
          <w:trHeight w:val="1401"/>
        </w:trPr>
        <w:tc>
          <w:tcPr>
            <w:tcW w:w="10065" w:type="dxa"/>
            <w:tcBorders>
              <w:bottom w:val="single" w:sz="4" w:space="0" w:color="auto"/>
            </w:tcBorders>
          </w:tcPr>
          <w:p w14:paraId="479CD4CF" w14:textId="77777777" w:rsidR="00CD07A1" w:rsidRDefault="00CD07A1" w:rsidP="00A11C82">
            <w:pPr>
              <w:keepNext/>
              <w:numPr>
                <w:ilvl w:val="1"/>
                <w:numId w:val="37"/>
              </w:numPr>
              <w:tabs>
                <w:tab w:val="num" w:pos="459"/>
              </w:tabs>
              <w:spacing w:after="0"/>
            </w:pPr>
            <w:r>
              <w:rPr>
                <w:b/>
              </w:rPr>
              <w:t>Post Fault Switching System Identification</w:t>
            </w:r>
          </w:p>
          <w:p w14:paraId="669CE343" w14:textId="77777777" w:rsidR="00CD07A1" w:rsidRDefault="00CD07A1" w:rsidP="00A11C82">
            <w:pPr>
              <w:pStyle w:val="Footer"/>
              <w:keepNext/>
              <w:tabs>
                <w:tab w:val="clear" w:pos="4153"/>
                <w:tab w:val="clear" w:pos="8306"/>
              </w:tabs>
              <w:rPr>
                <w:rFonts w:ascii="Arial" w:hAnsi="Arial"/>
                <w:b/>
              </w:rPr>
            </w:pPr>
          </w:p>
          <w:p w14:paraId="2BC767EB" w14:textId="77777777" w:rsidR="00CD07A1" w:rsidRDefault="00CD07A1" w:rsidP="00A11C82">
            <w:pPr>
              <w:pStyle w:val="Footer"/>
              <w:keepNext/>
              <w:tabs>
                <w:tab w:val="clear" w:pos="4153"/>
                <w:tab w:val="clear" w:pos="8306"/>
              </w:tabs>
              <w:rPr>
                <w:rFonts w:ascii="Arial" w:hAnsi="Arial"/>
              </w:rPr>
            </w:pPr>
          </w:p>
        </w:tc>
      </w:tr>
      <w:tr w:rsidR="00CD07A1" w14:paraId="070D94C4" w14:textId="77777777">
        <w:trPr>
          <w:cantSplit/>
          <w:trHeight w:val="5468"/>
        </w:trPr>
        <w:tc>
          <w:tcPr>
            <w:tcW w:w="10065" w:type="dxa"/>
          </w:tcPr>
          <w:p w14:paraId="0BC06B68" w14:textId="77777777" w:rsidR="00CD07A1" w:rsidRDefault="00CD07A1" w:rsidP="00A11C82">
            <w:pPr>
              <w:keepNext/>
              <w:numPr>
                <w:ilvl w:val="1"/>
                <w:numId w:val="37"/>
              </w:numPr>
              <w:tabs>
                <w:tab w:val="num" w:pos="459"/>
              </w:tabs>
              <w:spacing w:after="0"/>
            </w:pPr>
            <w:r>
              <w:rPr>
                <w:b/>
              </w:rPr>
              <w:t>Method</w:t>
            </w:r>
          </w:p>
          <w:p w14:paraId="6FE535F7" w14:textId="77777777" w:rsidR="00CD07A1" w:rsidRDefault="00CD07A1" w:rsidP="00A11C82">
            <w:pPr>
              <w:pStyle w:val="Footer"/>
              <w:keepNext/>
              <w:tabs>
                <w:tab w:val="clear" w:pos="4153"/>
                <w:tab w:val="clear" w:pos="8306"/>
                <w:tab w:val="num" w:pos="459"/>
              </w:tabs>
              <w:rPr>
                <w:rFonts w:ascii="Arial" w:hAnsi="Arial"/>
              </w:rPr>
            </w:pPr>
          </w:p>
          <w:p w14:paraId="475445FB" w14:textId="77777777" w:rsidR="00CD07A1" w:rsidRDefault="00CD07A1" w:rsidP="00A11C82">
            <w:pPr>
              <w:keepNext/>
              <w:tabs>
                <w:tab w:val="num" w:pos="459"/>
              </w:tabs>
            </w:pPr>
          </w:p>
        </w:tc>
      </w:tr>
      <w:tr w:rsidR="00CD07A1" w14:paraId="2EF9C24A" w14:textId="77777777">
        <w:trPr>
          <w:trHeight w:val="1407"/>
        </w:trPr>
        <w:tc>
          <w:tcPr>
            <w:tcW w:w="10065" w:type="dxa"/>
          </w:tcPr>
          <w:p w14:paraId="2F10C9DE" w14:textId="77777777" w:rsidR="00CD07A1" w:rsidRDefault="00CD07A1" w:rsidP="00A11C82">
            <w:pPr>
              <w:keepNext/>
              <w:numPr>
                <w:ilvl w:val="1"/>
                <w:numId w:val="37"/>
              </w:numPr>
              <w:spacing w:after="0"/>
            </w:pPr>
            <w:r>
              <w:rPr>
                <w:b/>
              </w:rPr>
              <w:t xml:space="preserve">Post Fault Action Agreement </w:t>
            </w:r>
            <w:r>
              <w:t xml:space="preserve"> </w:t>
            </w:r>
          </w:p>
          <w:p w14:paraId="321D1900" w14:textId="77777777" w:rsidR="00CD07A1" w:rsidRDefault="00CD07A1" w:rsidP="00A11C82">
            <w:pPr>
              <w:keepNext/>
            </w:pPr>
          </w:p>
          <w:p w14:paraId="2154D631" w14:textId="77777777" w:rsidR="00CD07A1" w:rsidRDefault="00CD07A1" w:rsidP="00A11C82">
            <w:pPr>
              <w:keepNext/>
            </w:pPr>
          </w:p>
          <w:p w14:paraId="4EA9CA53" w14:textId="4FA07410" w:rsidR="00CD07A1" w:rsidRDefault="00CD07A1" w:rsidP="00A11C82">
            <w:pPr>
              <w:keepNext/>
            </w:pPr>
            <w:r>
              <w:t>Time_____________ Date__________</w:t>
            </w:r>
            <w:r w:rsidR="00035CCD">
              <w:t xml:space="preserve"> </w:t>
            </w:r>
            <w:r w:rsidR="00301227">
              <w:t>The</w:t>
            </w:r>
            <w:r w:rsidR="00035CCD">
              <w:t xml:space="preserve"> Company___________________TO______________________</w:t>
            </w:r>
          </w:p>
          <w:p w14:paraId="62C3B8A7" w14:textId="77777777" w:rsidR="00CD07A1" w:rsidRDefault="00CD07A1" w:rsidP="00A11C82">
            <w:pPr>
              <w:keepNext/>
            </w:pPr>
          </w:p>
          <w:p w14:paraId="098FCB18" w14:textId="77777777" w:rsidR="00CD07A1" w:rsidRDefault="00CD07A1" w:rsidP="00A11C82">
            <w:pPr>
              <w:pStyle w:val="FootnoteText"/>
              <w:keepNext/>
              <w:rPr>
                <w:rFonts w:ascii="Arial" w:hAnsi="Arial"/>
              </w:rPr>
            </w:pPr>
          </w:p>
          <w:p w14:paraId="6C6F04D3" w14:textId="6A83C4F1" w:rsidR="00CD07A1" w:rsidRDefault="00CD07A1" w:rsidP="00A11C82">
            <w:pPr>
              <w:keepNext/>
              <w:rPr>
                <w:b/>
              </w:rPr>
            </w:pPr>
            <w:r>
              <w:rPr>
                <w:b/>
              </w:rPr>
              <w:t xml:space="preserve">1.3.1 </w:t>
            </w:r>
            <w:r>
              <w:rPr>
                <w:b/>
                <w:sz w:val="22"/>
              </w:rPr>
              <w:t>Method to be invoked upon instruction fro</w:t>
            </w:r>
            <w:r w:rsidRPr="00301227">
              <w:rPr>
                <w:b/>
                <w:sz w:val="22"/>
              </w:rPr>
              <w:t xml:space="preserve">m </w:t>
            </w:r>
            <w:r w:rsidR="00301227" w:rsidRPr="00240249">
              <w:rPr>
                <w:b/>
                <w:sz w:val="22"/>
                <w:szCs w:val="22"/>
              </w:rPr>
              <w:t>The Company</w:t>
            </w:r>
            <w:r>
              <w:rPr>
                <w:b/>
                <w:sz w:val="22"/>
              </w:rPr>
              <w:t>.</w:t>
            </w:r>
          </w:p>
          <w:p w14:paraId="7A18F9D3" w14:textId="77777777" w:rsidR="00CD07A1" w:rsidRDefault="00CD07A1" w:rsidP="00A11C82">
            <w:pPr>
              <w:keepNext/>
              <w:rPr>
                <w:b/>
              </w:rPr>
            </w:pPr>
          </w:p>
          <w:p w14:paraId="2B351880" w14:textId="77777777" w:rsidR="00CD07A1" w:rsidRDefault="00CD07A1" w:rsidP="00A11C82">
            <w:pPr>
              <w:keepNext/>
              <w:rPr>
                <w:b/>
              </w:rPr>
            </w:pPr>
          </w:p>
        </w:tc>
      </w:tr>
      <w:tr w:rsidR="00CD07A1" w14:paraId="7057CC1E" w14:textId="77777777">
        <w:trPr>
          <w:cantSplit/>
          <w:trHeight w:val="1479"/>
        </w:trPr>
        <w:tc>
          <w:tcPr>
            <w:tcW w:w="10065" w:type="dxa"/>
          </w:tcPr>
          <w:p w14:paraId="3E9F57EA" w14:textId="77777777" w:rsidR="00CD07A1" w:rsidRDefault="00CD07A1" w:rsidP="00A11C82">
            <w:pPr>
              <w:keepNext/>
            </w:pPr>
            <w:r>
              <w:rPr>
                <w:b/>
              </w:rPr>
              <w:t xml:space="preserve">1.4. Post Fault Action  Cancellation </w:t>
            </w:r>
          </w:p>
          <w:p w14:paraId="01FC8D58" w14:textId="77777777" w:rsidR="00CD07A1" w:rsidRDefault="00CD07A1" w:rsidP="00A11C82">
            <w:pPr>
              <w:keepNext/>
            </w:pPr>
          </w:p>
          <w:p w14:paraId="50C71A92" w14:textId="77777777" w:rsidR="00CD07A1" w:rsidRDefault="00CD07A1" w:rsidP="00A11C82">
            <w:pPr>
              <w:keepNext/>
            </w:pPr>
          </w:p>
          <w:p w14:paraId="01533653" w14:textId="5C274EC1" w:rsidR="00CD07A1" w:rsidRDefault="00CD07A1" w:rsidP="00A11C82">
            <w:pPr>
              <w:pStyle w:val="FootnoteText"/>
              <w:keepNext/>
              <w:rPr>
                <w:rFonts w:ascii="Arial" w:hAnsi="Arial"/>
              </w:rPr>
            </w:pPr>
            <w:r>
              <w:rPr>
                <w:rFonts w:ascii="Arial" w:hAnsi="Arial"/>
              </w:rPr>
              <w:t xml:space="preserve">Cancellation Time_________ Date__________ </w:t>
            </w:r>
            <w:r w:rsidR="00301227" w:rsidRPr="00240249">
              <w:rPr>
                <w:rFonts w:ascii="Arial" w:hAnsi="Arial" w:cs="Arial"/>
              </w:rPr>
              <w:t>The Company</w:t>
            </w:r>
            <w:r>
              <w:rPr>
                <w:rFonts w:ascii="Arial" w:hAnsi="Arial"/>
              </w:rPr>
              <w:t>__________________  TO_______________________</w:t>
            </w:r>
          </w:p>
        </w:tc>
      </w:tr>
    </w:tbl>
    <w:p w14:paraId="733E7D0E" w14:textId="77777777" w:rsidR="00CD07A1" w:rsidRDefault="00CD07A1" w:rsidP="00A11C82">
      <w:pPr>
        <w:keepNext/>
      </w:pPr>
    </w:p>
    <w:p w14:paraId="3F506584" w14:textId="77777777" w:rsidR="00CD07A1" w:rsidRDefault="00CD07A1" w:rsidP="00A11C82">
      <w:pPr>
        <w:pStyle w:val="Heading2"/>
        <w:numPr>
          <w:ilvl w:val="0"/>
          <w:numId w:val="0"/>
        </w:numPr>
        <w:sectPr w:rsidR="00CD07A1">
          <w:pgSz w:w="11906" w:h="16838"/>
          <w:pgMar w:top="1440" w:right="1800" w:bottom="1440" w:left="1800" w:header="720" w:footer="720" w:gutter="0"/>
          <w:cols w:space="720"/>
        </w:sectPr>
      </w:pPr>
    </w:p>
    <w:p w14:paraId="0A53544B" w14:textId="77777777" w:rsidR="005F1049" w:rsidRDefault="005F1049" w:rsidP="00A11C82">
      <w:pPr>
        <w:keepNext/>
        <w:ind w:left="-993" w:right="-1192"/>
        <w:rPr>
          <w:b/>
          <w:sz w:val="24"/>
        </w:rPr>
      </w:pPr>
      <w:r>
        <w:rPr>
          <w:b/>
          <w:sz w:val="24"/>
        </w:rPr>
        <w:lastRenderedPageBreak/>
        <w:t>Example 5</w:t>
      </w:r>
    </w:p>
    <w:p w14:paraId="39D584D5" w14:textId="77777777" w:rsidR="00CD07A1" w:rsidRDefault="00CD07A1" w:rsidP="00A11C82">
      <w:pPr>
        <w:keepNext/>
        <w:ind w:left="-993" w:right="-1192"/>
        <w:rPr>
          <w:b/>
        </w:rPr>
      </w:pPr>
      <w:r>
        <w:rPr>
          <w:b/>
          <w:sz w:val="24"/>
        </w:rPr>
        <w:t>Post Fault Action Agreement Form.  Document No:  SST0063PFA</w:t>
      </w:r>
      <w:r>
        <w:rPr>
          <w:b/>
          <w:sz w:val="24"/>
        </w:rPr>
        <w:tab/>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CD07A1" w14:paraId="46511129" w14:textId="77777777">
        <w:trPr>
          <w:trHeight w:val="1284"/>
        </w:trPr>
        <w:tc>
          <w:tcPr>
            <w:tcW w:w="10065" w:type="dxa"/>
          </w:tcPr>
          <w:p w14:paraId="4F55B313" w14:textId="77777777" w:rsidR="00CD07A1" w:rsidRDefault="00CD07A1" w:rsidP="00A11C82">
            <w:pPr>
              <w:keepNext/>
              <w:tabs>
                <w:tab w:val="num" w:pos="459"/>
              </w:tabs>
              <w:rPr>
                <w:b/>
              </w:rPr>
            </w:pPr>
          </w:p>
          <w:p w14:paraId="25C3B59F" w14:textId="77777777" w:rsidR="00CD07A1" w:rsidRDefault="00CD07A1" w:rsidP="00A11C82">
            <w:pPr>
              <w:keepNext/>
              <w:numPr>
                <w:ilvl w:val="0"/>
                <w:numId w:val="52"/>
              </w:numPr>
              <w:tabs>
                <w:tab w:val="num" w:pos="459"/>
              </w:tabs>
              <w:spacing w:after="0"/>
              <w:rPr>
                <w:b/>
              </w:rPr>
            </w:pPr>
            <w:r>
              <w:rPr>
                <w:b/>
              </w:rPr>
              <w:t>Fault Contingency</w:t>
            </w:r>
          </w:p>
          <w:p w14:paraId="601B66CE" w14:textId="77777777" w:rsidR="00CD07A1" w:rsidRDefault="00CD07A1" w:rsidP="00A11C82">
            <w:pPr>
              <w:keepNext/>
              <w:tabs>
                <w:tab w:val="num" w:pos="459"/>
              </w:tabs>
              <w:rPr>
                <w:b/>
              </w:rPr>
            </w:pPr>
          </w:p>
          <w:p w14:paraId="1643E912" w14:textId="77777777" w:rsidR="00CD07A1" w:rsidRDefault="00CD07A1" w:rsidP="00A11C82">
            <w:pPr>
              <w:keepNext/>
              <w:ind w:left="360"/>
            </w:pPr>
            <w:r>
              <w:t>Fault on the ERRO – BUMU  EPN 132kV cct  (during MD1 and MD2 cct fault outages)</w:t>
            </w:r>
          </w:p>
        </w:tc>
      </w:tr>
      <w:tr w:rsidR="00CD07A1" w14:paraId="14F6BC16" w14:textId="77777777">
        <w:trPr>
          <w:cantSplit/>
          <w:trHeight w:val="1401"/>
        </w:trPr>
        <w:tc>
          <w:tcPr>
            <w:tcW w:w="10065" w:type="dxa"/>
            <w:tcBorders>
              <w:bottom w:val="single" w:sz="4" w:space="0" w:color="auto"/>
            </w:tcBorders>
          </w:tcPr>
          <w:p w14:paraId="2F0C1F86" w14:textId="77777777" w:rsidR="00CD07A1" w:rsidRDefault="00CD07A1" w:rsidP="00A11C82">
            <w:pPr>
              <w:keepNext/>
              <w:tabs>
                <w:tab w:val="num" w:pos="459"/>
              </w:tabs>
            </w:pPr>
          </w:p>
          <w:p w14:paraId="7F22120C" w14:textId="77777777" w:rsidR="00CD07A1" w:rsidRPr="00C0732D" w:rsidRDefault="00CD07A1" w:rsidP="00A11C82">
            <w:pPr>
              <w:keepNext/>
              <w:numPr>
                <w:ilvl w:val="1"/>
                <w:numId w:val="53"/>
              </w:numPr>
              <w:tabs>
                <w:tab w:val="num" w:pos="459"/>
              </w:tabs>
              <w:spacing w:after="0"/>
            </w:pPr>
            <w:r>
              <w:rPr>
                <w:b/>
              </w:rPr>
              <w:t>Post Fault Switching System Identification</w:t>
            </w:r>
          </w:p>
          <w:p w14:paraId="591B434E" w14:textId="77777777" w:rsidR="00CD07A1" w:rsidRDefault="00CD07A1" w:rsidP="00A11C82">
            <w:pPr>
              <w:keepNext/>
              <w:tabs>
                <w:tab w:val="num" w:pos="459"/>
              </w:tabs>
            </w:pPr>
          </w:p>
          <w:p w14:paraId="05F1E560" w14:textId="77777777" w:rsidR="00CD07A1" w:rsidRDefault="00CD07A1" w:rsidP="00A11C82">
            <w:pPr>
              <w:keepNext/>
              <w:tabs>
                <w:tab w:val="num" w:pos="459"/>
              </w:tabs>
            </w:pPr>
            <w:r>
              <w:t>LYND 3 : 2TO</w:t>
            </w:r>
          </w:p>
          <w:p w14:paraId="2BF945C7" w14:textId="77777777" w:rsidR="00CD07A1" w:rsidRDefault="00CD07A1" w:rsidP="00A11C82">
            <w:pPr>
              <w:pStyle w:val="Footer"/>
              <w:keepNext/>
              <w:tabs>
                <w:tab w:val="clear" w:pos="4153"/>
                <w:tab w:val="clear" w:pos="8306"/>
              </w:tabs>
              <w:rPr>
                <w:rFonts w:ascii="Arial" w:hAnsi="Arial"/>
              </w:rPr>
            </w:pPr>
            <w:r>
              <w:rPr>
                <w:rFonts w:ascii="Arial" w:hAnsi="Arial"/>
              </w:rPr>
              <w:t>CHAR1 : 105</w:t>
            </w:r>
          </w:p>
        </w:tc>
      </w:tr>
      <w:tr w:rsidR="00CD07A1" w14:paraId="1EAFBA46" w14:textId="77777777">
        <w:trPr>
          <w:cantSplit/>
          <w:trHeight w:val="3863"/>
        </w:trPr>
        <w:tc>
          <w:tcPr>
            <w:tcW w:w="10065" w:type="dxa"/>
          </w:tcPr>
          <w:p w14:paraId="589A54D5" w14:textId="77777777" w:rsidR="00CD07A1" w:rsidRDefault="00CD07A1" w:rsidP="00A11C82">
            <w:pPr>
              <w:keepNext/>
              <w:tabs>
                <w:tab w:val="num" w:pos="459"/>
              </w:tabs>
            </w:pPr>
          </w:p>
          <w:p w14:paraId="33B55C1A" w14:textId="77777777" w:rsidR="00CD07A1" w:rsidRDefault="00CD07A1" w:rsidP="00A11C82">
            <w:pPr>
              <w:keepNext/>
              <w:tabs>
                <w:tab w:val="num" w:pos="459"/>
              </w:tabs>
            </w:pPr>
            <w:r>
              <w:rPr>
                <w:b/>
              </w:rPr>
              <w:t>1.2 Method</w:t>
            </w:r>
          </w:p>
          <w:p w14:paraId="4F9B1A6D" w14:textId="77777777" w:rsidR="00CD07A1" w:rsidRDefault="00CD07A1" w:rsidP="00A11C82">
            <w:pPr>
              <w:pStyle w:val="Footer"/>
              <w:keepNext/>
              <w:tabs>
                <w:tab w:val="clear" w:pos="4153"/>
                <w:tab w:val="clear" w:pos="8306"/>
                <w:tab w:val="num" w:pos="459"/>
              </w:tabs>
              <w:rPr>
                <w:rFonts w:ascii="Arial" w:hAnsi="Arial"/>
              </w:rPr>
            </w:pPr>
            <w:r>
              <w:rPr>
                <w:rFonts w:ascii="Arial" w:hAnsi="Arial"/>
              </w:rPr>
              <w:t>LYND 3 : open 2TO</w:t>
            </w:r>
          </w:p>
          <w:p w14:paraId="0C519E4B" w14:textId="77777777" w:rsidR="00CD07A1" w:rsidRDefault="00CD07A1" w:rsidP="00A11C82">
            <w:pPr>
              <w:pStyle w:val="Footer"/>
              <w:keepNext/>
              <w:tabs>
                <w:tab w:val="clear" w:pos="4153"/>
                <w:tab w:val="clear" w:pos="8306"/>
                <w:tab w:val="num" w:pos="459"/>
              </w:tabs>
              <w:rPr>
                <w:rFonts w:ascii="Arial" w:hAnsi="Arial"/>
              </w:rPr>
            </w:pPr>
            <w:r>
              <w:rPr>
                <w:rFonts w:ascii="Arial" w:hAnsi="Arial"/>
              </w:rPr>
              <w:t>CHAR 1 :  Switch out Blocking on  TCW cct  at CHAR end only</w:t>
            </w:r>
          </w:p>
          <w:p w14:paraId="32325CCB" w14:textId="77777777" w:rsidR="00CD07A1" w:rsidRPr="0045245E" w:rsidRDefault="00CD07A1" w:rsidP="00A11C82">
            <w:pPr>
              <w:pStyle w:val="FootnoteText"/>
              <w:keepNext/>
              <w:rPr>
                <w:rFonts w:ascii="Arial" w:hAnsi="Arial" w:cs="Arial"/>
              </w:rPr>
            </w:pPr>
            <w:r w:rsidRPr="0045245E">
              <w:rPr>
                <w:rFonts w:ascii="Arial" w:hAnsi="Arial" w:cs="Arial"/>
              </w:rPr>
              <w:t>CHAR 1 : Close CB105 (to energise and load the LYND</w:t>
            </w:r>
            <w:r>
              <w:rPr>
                <w:rFonts w:ascii="Arial" w:hAnsi="Arial" w:cs="Arial"/>
              </w:rPr>
              <w:t xml:space="preserve"> </w:t>
            </w:r>
            <w:r w:rsidRPr="0045245E">
              <w:rPr>
                <w:rFonts w:ascii="Arial" w:hAnsi="Arial" w:cs="Arial"/>
              </w:rPr>
              <w:t>/</w:t>
            </w:r>
            <w:r>
              <w:rPr>
                <w:rFonts w:ascii="Arial" w:hAnsi="Arial" w:cs="Arial"/>
              </w:rPr>
              <w:t xml:space="preserve"> </w:t>
            </w:r>
            <w:r w:rsidRPr="0045245E">
              <w:rPr>
                <w:rFonts w:ascii="Arial" w:hAnsi="Arial" w:cs="Arial"/>
              </w:rPr>
              <w:t>BUMU CM1</w:t>
            </w:r>
            <w:r>
              <w:rPr>
                <w:rFonts w:ascii="Arial" w:hAnsi="Arial" w:cs="Arial"/>
              </w:rPr>
              <w:t xml:space="preserve"> </w:t>
            </w:r>
            <w:r w:rsidRPr="0045245E">
              <w:rPr>
                <w:rFonts w:ascii="Arial" w:hAnsi="Arial" w:cs="Arial"/>
              </w:rPr>
              <w:t>/</w:t>
            </w:r>
            <w:r>
              <w:rPr>
                <w:rFonts w:ascii="Arial" w:hAnsi="Arial" w:cs="Arial"/>
              </w:rPr>
              <w:t xml:space="preserve"> </w:t>
            </w:r>
            <w:r w:rsidRPr="0045245E">
              <w:rPr>
                <w:rFonts w:ascii="Arial" w:hAnsi="Arial" w:cs="Arial"/>
              </w:rPr>
              <w:t>PCN 132kV cct)</w:t>
            </w:r>
          </w:p>
          <w:p w14:paraId="511E9E67" w14:textId="77777777" w:rsidR="00CD07A1" w:rsidRDefault="00CD07A1" w:rsidP="00A11C82">
            <w:pPr>
              <w:pStyle w:val="FootnoteText"/>
              <w:keepNext/>
            </w:pPr>
          </w:p>
        </w:tc>
      </w:tr>
      <w:tr w:rsidR="00CD07A1" w14:paraId="6BE784FA" w14:textId="77777777">
        <w:trPr>
          <w:trHeight w:val="1407"/>
        </w:trPr>
        <w:tc>
          <w:tcPr>
            <w:tcW w:w="10065" w:type="dxa"/>
          </w:tcPr>
          <w:p w14:paraId="5689D5A3" w14:textId="77777777" w:rsidR="00CD07A1" w:rsidRDefault="00CD07A1" w:rsidP="00A11C82">
            <w:pPr>
              <w:keepNext/>
            </w:pPr>
          </w:p>
          <w:p w14:paraId="00D5AFA0" w14:textId="77777777" w:rsidR="00CD07A1" w:rsidRDefault="00CD07A1" w:rsidP="00A11C82">
            <w:pPr>
              <w:keepNext/>
              <w:numPr>
                <w:ilvl w:val="1"/>
                <w:numId w:val="54"/>
              </w:numPr>
              <w:spacing w:after="0"/>
            </w:pPr>
            <w:r>
              <w:rPr>
                <w:b/>
              </w:rPr>
              <w:t xml:space="preserve">Post Fault Action Agreement </w:t>
            </w:r>
            <w:r>
              <w:t xml:space="preserve"> </w:t>
            </w:r>
          </w:p>
          <w:p w14:paraId="20BF45B3" w14:textId="77777777" w:rsidR="00CD07A1" w:rsidRDefault="00CD07A1" w:rsidP="00A11C82">
            <w:pPr>
              <w:keepNext/>
            </w:pPr>
          </w:p>
          <w:p w14:paraId="64E19CD2" w14:textId="77777777" w:rsidR="00CD07A1" w:rsidRDefault="00CD07A1" w:rsidP="00A11C82">
            <w:pPr>
              <w:keepNext/>
            </w:pPr>
          </w:p>
          <w:p w14:paraId="3E4A23DB" w14:textId="667661FD" w:rsidR="00CD07A1" w:rsidRDefault="00CD07A1" w:rsidP="00A11C82">
            <w:pPr>
              <w:keepNext/>
            </w:pPr>
            <w:r>
              <w:t>Time_____________ Date__________</w:t>
            </w:r>
            <w:r w:rsidR="003D402A">
              <w:t xml:space="preserve"> </w:t>
            </w:r>
            <w:r w:rsidR="00301227">
              <w:t>The Company</w:t>
            </w:r>
            <w:r w:rsidR="003D402A">
              <w:t xml:space="preserve"> </w:t>
            </w:r>
            <w:r>
              <w:t>___________________TO________________________</w:t>
            </w:r>
          </w:p>
          <w:p w14:paraId="3D4E5895" w14:textId="77777777" w:rsidR="00CD07A1" w:rsidRDefault="00CD07A1" w:rsidP="00A11C82">
            <w:pPr>
              <w:keepNext/>
            </w:pPr>
          </w:p>
          <w:p w14:paraId="01A925AC" w14:textId="77777777" w:rsidR="00CD07A1" w:rsidRDefault="00CD07A1" w:rsidP="00A11C82">
            <w:pPr>
              <w:pStyle w:val="FootnoteText"/>
              <w:keepNext/>
              <w:rPr>
                <w:rFonts w:ascii="Arial" w:hAnsi="Arial"/>
              </w:rPr>
            </w:pPr>
          </w:p>
          <w:p w14:paraId="5116ED48" w14:textId="6EC07EB4" w:rsidR="00CD07A1" w:rsidRDefault="00CD07A1" w:rsidP="00A11C82">
            <w:pPr>
              <w:keepNext/>
              <w:rPr>
                <w:b/>
              </w:rPr>
            </w:pPr>
            <w:r>
              <w:rPr>
                <w:b/>
              </w:rPr>
              <w:t xml:space="preserve">1.3.1  </w:t>
            </w:r>
            <w:r>
              <w:rPr>
                <w:b/>
                <w:sz w:val="22"/>
              </w:rPr>
              <w:t>Method to be invoked upon instruction from</w:t>
            </w:r>
            <w:r w:rsidR="00C21D00">
              <w:rPr>
                <w:b/>
                <w:sz w:val="22"/>
              </w:rPr>
              <w:t xml:space="preserve"> The</w:t>
            </w:r>
            <w:r w:rsidR="00301227" w:rsidRPr="00240249">
              <w:rPr>
                <w:b/>
                <w:sz w:val="22"/>
                <w:szCs w:val="22"/>
              </w:rPr>
              <w:t xml:space="preserve"> Company</w:t>
            </w:r>
            <w:r>
              <w:rPr>
                <w:b/>
                <w:sz w:val="22"/>
              </w:rPr>
              <w:t>.</w:t>
            </w:r>
          </w:p>
          <w:p w14:paraId="7799CD07" w14:textId="77777777" w:rsidR="00CD07A1" w:rsidRDefault="00CD07A1" w:rsidP="00A11C82">
            <w:pPr>
              <w:keepNext/>
              <w:rPr>
                <w:b/>
              </w:rPr>
            </w:pPr>
          </w:p>
          <w:p w14:paraId="625B8418" w14:textId="77777777" w:rsidR="00CD07A1" w:rsidRDefault="00CD07A1" w:rsidP="00A11C82">
            <w:pPr>
              <w:keepNext/>
              <w:rPr>
                <w:b/>
              </w:rPr>
            </w:pPr>
          </w:p>
        </w:tc>
      </w:tr>
      <w:tr w:rsidR="00CD07A1" w14:paraId="27F3FAEC" w14:textId="77777777">
        <w:trPr>
          <w:cantSplit/>
          <w:trHeight w:val="1824"/>
        </w:trPr>
        <w:tc>
          <w:tcPr>
            <w:tcW w:w="10065" w:type="dxa"/>
          </w:tcPr>
          <w:p w14:paraId="2BE5591E" w14:textId="77777777" w:rsidR="00CD07A1" w:rsidRDefault="00CD07A1" w:rsidP="00A11C82">
            <w:pPr>
              <w:keepNext/>
              <w:rPr>
                <w:b/>
              </w:rPr>
            </w:pPr>
            <w:r>
              <w:rPr>
                <w:b/>
              </w:rPr>
              <w:t xml:space="preserve"> </w:t>
            </w:r>
          </w:p>
          <w:p w14:paraId="189895C3" w14:textId="77777777" w:rsidR="00CD07A1" w:rsidRDefault="00CD07A1" w:rsidP="00A11C82">
            <w:pPr>
              <w:keepNext/>
            </w:pPr>
            <w:r>
              <w:rPr>
                <w:b/>
              </w:rPr>
              <w:t xml:space="preserve">1.4 Post Fault Action  Cancellation </w:t>
            </w:r>
          </w:p>
          <w:p w14:paraId="30B626B8" w14:textId="77777777" w:rsidR="00CD07A1" w:rsidRDefault="00CD07A1" w:rsidP="00A11C82">
            <w:pPr>
              <w:keepNext/>
            </w:pPr>
          </w:p>
          <w:p w14:paraId="56F82241" w14:textId="77777777" w:rsidR="00CD07A1" w:rsidRDefault="00CD07A1" w:rsidP="00A11C82">
            <w:pPr>
              <w:keepNext/>
            </w:pPr>
          </w:p>
          <w:p w14:paraId="08470769" w14:textId="55D3ED60" w:rsidR="00CD07A1" w:rsidRDefault="00CD07A1" w:rsidP="00A11C82">
            <w:pPr>
              <w:pStyle w:val="FootnoteText"/>
              <w:keepNext/>
              <w:rPr>
                <w:rFonts w:ascii="Arial" w:hAnsi="Arial"/>
              </w:rPr>
            </w:pPr>
            <w:r>
              <w:rPr>
                <w:rFonts w:ascii="Arial" w:hAnsi="Arial"/>
              </w:rPr>
              <w:t xml:space="preserve">Cancellation Time_________ Date__________ </w:t>
            </w:r>
            <w:r w:rsidR="00301227" w:rsidRPr="00240249">
              <w:rPr>
                <w:rFonts w:ascii="Arial" w:hAnsi="Arial" w:cs="Arial"/>
              </w:rPr>
              <w:t>The Company</w:t>
            </w:r>
            <w:r>
              <w:rPr>
                <w:rFonts w:ascii="Arial" w:hAnsi="Arial"/>
              </w:rPr>
              <w:t>__________________  TO_______________________</w:t>
            </w:r>
          </w:p>
        </w:tc>
      </w:tr>
    </w:tbl>
    <w:p w14:paraId="55EDF6EA" w14:textId="77777777" w:rsidR="00CD07A1" w:rsidRDefault="00CD07A1" w:rsidP="00A11C82">
      <w:pPr>
        <w:keepNext/>
      </w:pPr>
    </w:p>
    <w:p w14:paraId="25265E47" w14:textId="77777777" w:rsidR="00805B19" w:rsidRDefault="00805B19" w:rsidP="00A11C82">
      <w:pPr>
        <w:pStyle w:val="Heading2"/>
        <w:numPr>
          <w:ilvl w:val="0"/>
          <w:numId w:val="0"/>
        </w:numPr>
      </w:pPr>
      <w:r>
        <w:br w:type="page"/>
      </w:r>
      <w:r>
        <w:lastRenderedPageBreak/>
        <w:t xml:space="preserve">Appendix D: Trigger Phrases </w:t>
      </w:r>
    </w:p>
    <w:p w14:paraId="4BFB9984" w14:textId="3E465650" w:rsidR="00805B19" w:rsidRDefault="00805B19" w:rsidP="00A11C82">
      <w:pPr>
        <w:pStyle w:val="BodyText"/>
        <w:keepNext/>
        <w:ind w:left="0"/>
        <w:jc w:val="both"/>
      </w:pPr>
      <w:r>
        <w:t xml:space="preserve">A formal understanding by all Parties of what each phrase used in the high-level code entails is vital to the safe and secure operation of the System. The trigger phrases shall encompass all actions and checks required, including operational liaison with Users, to fulfil both relevant TO responsibilities and those </w:t>
      </w:r>
      <w:r w:rsidR="00301227">
        <w:t>The Company</w:t>
      </w:r>
      <w:r>
        <w:t xml:space="preserve"> responsibilities that will be discharged by the relevant TO in carrying out the operations specified in the method. For example, the responsibility to minimise voltage step change during a Operational Switching operation to de-load a transformer or circuit. The following trigger phrases are included for clarification of the Operational Switching process. </w:t>
      </w:r>
    </w:p>
    <w:p w14:paraId="0E3D40FC" w14:textId="77777777" w:rsidR="00805B19" w:rsidRDefault="00805B19" w:rsidP="00A11C82">
      <w:pPr>
        <w:pStyle w:val="BodyText"/>
        <w:keepNext/>
        <w:ind w:left="0"/>
        <w:jc w:val="both"/>
      </w:pPr>
    </w:p>
    <w:p w14:paraId="5EF2C9D4" w14:textId="77777777" w:rsidR="00805B19" w:rsidRDefault="00805B19" w:rsidP="00A11C82">
      <w:pPr>
        <w:pStyle w:val="BodyText"/>
        <w:keepNext/>
        <w:ind w:left="0"/>
        <w:jc w:val="both"/>
        <w:rPr>
          <w:b/>
        </w:rPr>
      </w:pPr>
      <w:r>
        <w:rPr>
          <w:b/>
        </w:rPr>
        <w:t>De- Load / Load</w:t>
      </w:r>
    </w:p>
    <w:p w14:paraId="2335B265" w14:textId="77777777" w:rsidR="00805B19" w:rsidRDefault="00805B19" w:rsidP="00A11C82">
      <w:pPr>
        <w:pStyle w:val="BodyText"/>
        <w:keepNext/>
        <w:ind w:left="0"/>
        <w:jc w:val="both"/>
      </w:pPr>
      <w:r>
        <w:t xml:space="preserve"> (--------)  (Substation)  load / deload (-------) kV circuit </w:t>
      </w:r>
    </w:p>
    <w:p w14:paraId="5E098124" w14:textId="77777777" w:rsidR="00805B19" w:rsidRDefault="00805B19" w:rsidP="00A11C82">
      <w:pPr>
        <w:pStyle w:val="BodyText"/>
        <w:keepNext/>
        <w:ind w:left="0"/>
        <w:jc w:val="both"/>
        <w:rPr>
          <w:b/>
        </w:rPr>
      </w:pPr>
    </w:p>
    <w:p w14:paraId="2DAC219D" w14:textId="77777777" w:rsidR="00805B19" w:rsidRDefault="00805B19" w:rsidP="00A11C82">
      <w:pPr>
        <w:pStyle w:val="BodyText"/>
        <w:keepNext/>
        <w:ind w:left="0"/>
        <w:jc w:val="both"/>
      </w:pPr>
      <w:r>
        <w:t xml:space="preserve">This term acts as a trigger phrase to ensure all the required checks and actions are completed before an operation is carried out to close/ open a CB or other suitable device to load/de-load equipment, in accordance with procedures and safety rules. It will normally be a single action at one location, applying to a circuit end or transformer circuit.  </w:t>
      </w:r>
    </w:p>
    <w:p w14:paraId="3F924E37" w14:textId="77777777" w:rsidR="00805B19" w:rsidRDefault="00805B19" w:rsidP="00A11C82">
      <w:pPr>
        <w:pStyle w:val="BodyText"/>
        <w:keepNext/>
        <w:ind w:left="0"/>
        <w:jc w:val="both"/>
        <w:rPr>
          <w:b/>
        </w:rPr>
      </w:pPr>
    </w:p>
    <w:p w14:paraId="6ACF6713" w14:textId="77777777" w:rsidR="00805B19" w:rsidRDefault="00805B19" w:rsidP="00A11C82">
      <w:pPr>
        <w:pStyle w:val="BodyText"/>
        <w:keepNext/>
        <w:ind w:left="0"/>
        <w:jc w:val="both"/>
        <w:rPr>
          <w:b/>
        </w:rPr>
      </w:pPr>
      <w:r>
        <w:rPr>
          <w:b/>
        </w:rPr>
        <w:t xml:space="preserve">De-Energise / Energise  </w:t>
      </w:r>
    </w:p>
    <w:p w14:paraId="31B22E9A" w14:textId="77777777" w:rsidR="00805B19" w:rsidRPr="00094358" w:rsidRDefault="00805B19" w:rsidP="00A11C82">
      <w:pPr>
        <w:pStyle w:val="BodyText"/>
        <w:keepNext/>
        <w:ind w:left="0"/>
        <w:jc w:val="both"/>
        <w:rPr>
          <w:rPrChange w:id="51" w:author="Lizzie Timmins" w:date="2026-01-19T14:58:00Z" w16du:dateUtc="2026-01-19T14:58:00Z">
            <w:rPr>
              <w:lang w:val="fr-FR"/>
            </w:rPr>
          </w:rPrChange>
        </w:rPr>
      </w:pPr>
      <w:r>
        <w:t xml:space="preserve"> </w:t>
      </w:r>
      <w:r w:rsidRPr="00094358">
        <w:rPr>
          <w:rPrChange w:id="52" w:author="Lizzie Timmins" w:date="2026-01-19T14:58:00Z" w16du:dateUtc="2026-01-19T14:58:00Z">
            <w:rPr>
              <w:lang w:val="fr-FR"/>
            </w:rPr>
          </w:rPrChange>
        </w:rPr>
        <w:t xml:space="preserve">(-----------)substation energise / de-energise (-----) kV circuit  </w:t>
      </w:r>
    </w:p>
    <w:p w14:paraId="1BB29699" w14:textId="77777777" w:rsidR="00805B19" w:rsidRPr="00094358" w:rsidRDefault="00805B19" w:rsidP="00A11C82">
      <w:pPr>
        <w:pStyle w:val="BodyText"/>
        <w:keepNext/>
        <w:ind w:left="0"/>
        <w:jc w:val="both"/>
        <w:rPr>
          <w:rPrChange w:id="53" w:author="Lizzie Timmins" w:date="2026-01-19T14:58:00Z" w16du:dateUtc="2026-01-19T14:58:00Z">
            <w:rPr>
              <w:lang w:val="fr-FR"/>
            </w:rPr>
          </w:rPrChange>
        </w:rPr>
      </w:pPr>
    </w:p>
    <w:p w14:paraId="2D483E74" w14:textId="77777777" w:rsidR="00805B19" w:rsidRDefault="00805B19" w:rsidP="00A11C82">
      <w:pPr>
        <w:pStyle w:val="BodyText"/>
        <w:keepNext/>
        <w:ind w:left="0"/>
        <w:jc w:val="both"/>
      </w:pPr>
      <w:r>
        <w:t xml:space="preserve">This term acts as a trigger phrase to ensure all the required checks and actions are completed before an operation is carried out, in accordance with procedures and safety rules. It encompasses all the operations required, at one location, to de-energise or energise a circuit or equipment. </w:t>
      </w:r>
    </w:p>
    <w:p w14:paraId="4790BDEF" w14:textId="77777777" w:rsidR="00805B19" w:rsidRDefault="00805B19" w:rsidP="00A11C82">
      <w:pPr>
        <w:pStyle w:val="BodyText"/>
        <w:keepNext/>
        <w:ind w:left="0"/>
        <w:jc w:val="both"/>
      </w:pPr>
    </w:p>
    <w:p w14:paraId="16D352D8" w14:textId="77777777" w:rsidR="00805B19" w:rsidRDefault="00805B19" w:rsidP="00A11C82">
      <w:pPr>
        <w:pStyle w:val="BodyText"/>
        <w:keepNext/>
        <w:ind w:left="0"/>
        <w:jc w:val="both"/>
        <w:rPr>
          <w:b/>
        </w:rPr>
      </w:pPr>
      <w:r>
        <w:rPr>
          <w:b/>
        </w:rPr>
        <w:t>Switch in /Switch Out</w:t>
      </w:r>
    </w:p>
    <w:p w14:paraId="441DD3DA" w14:textId="77777777" w:rsidR="00805B19" w:rsidRDefault="00805B19" w:rsidP="00A11C82">
      <w:pPr>
        <w:pStyle w:val="BodyText"/>
        <w:keepNext/>
        <w:ind w:left="0"/>
        <w:jc w:val="both"/>
      </w:pPr>
      <w:r>
        <w:t>Switch in /out (-----) /(----)  kV circuit energising / de-energising from (-----)substation</w:t>
      </w:r>
    </w:p>
    <w:p w14:paraId="4755328E" w14:textId="77777777" w:rsidR="00805B19" w:rsidRDefault="00805B19" w:rsidP="00A11C82">
      <w:pPr>
        <w:pStyle w:val="BodyText"/>
        <w:keepNext/>
        <w:ind w:left="0"/>
        <w:jc w:val="both"/>
      </w:pPr>
    </w:p>
    <w:p w14:paraId="2A813BB1" w14:textId="77777777" w:rsidR="00805B19" w:rsidRDefault="00805B19" w:rsidP="00A11C82">
      <w:pPr>
        <w:pStyle w:val="BodyText"/>
        <w:keepNext/>
        <w:ind w:left="0"/>
        <w:jc w:val="both"/>
      </w:pPr>
      <w:r>
        <w:t xml:space="preserve">This term acts as a trigger phrase to ensure all the required checks and actions are completed before an operation is carried out, in accordance with procedures and safety rules. It encompasses all the operations required, at one or more locations, to de- load and de-energise, or energise and load a circuit or equipment, including which end to de- energise/energise from. </w:t>
      </w:r>
    </w:p>
    <w:p w14:paraId="3ADBC16E" w14:textId="77777777" w:rsidR="00805B19" w:rsidRDefault="00805B19" w:rsidP="00A11C82">
      <w:pPr>
        <w:pStyle w:val="BodyText"/>
        <w:keepNext/>
        <w:ind w:left="0"/>
        <w:jc w:val="both"/>
      </w:pPr>
    </w:p>
    <w:p w14:paraId="1B98616B" w14:textId="77777777" w:rsidR="00805B19" w:rsidRDefault="00805B19" w:rsidP="00A11C82">
      <w:pPr>
        <w:pStyle w:val="BodyText"/>
        <w:keepNext/>
        <w:ind w:left="0"/>
        <w:jc w:val="both"/>
        <w:rPr>
          <w:b/>
        </w:rPr>
      </w:pPr>
      <w:r>
        <w:rPr>
          <w:b/>
        </w:rPr>
        <w:t>On load / Off load Select</w:t>
      </w:r>
    </w:p>
    <w:p w14:paraId="3FDE1226" w14:textId="77777777" w:rsidR="00805B19" w:rsidRDefault="00805B19" w:rsidP="00A11C82">
      <w:pPr>
        <w:pStyle w:val="BodyText"/>
        <w:keepNext/>
        <w:ind w:left="0"/>
        <w:jc w:val="both"/>
      </w:pPr>
      <w:r>
        <w:t>(--------)  (Substation) On/Off load Select (---------) circuit(s) to (---------) BB</w:t>
      </w:r>
    </w:p>
    <w:p w14:paraId="456B1232" w14:textId="77777777" w:rsidR="00805B19" w:rsidRDefault="00805B19" w:rsidP="00A11C82">
      <w:pPr>
        <w:pStyle w:val="BodyText"/>
        <w:keepNext/>
        <w:ind w:left="0"/>
      </w:pPr>
    </w:p>
    <w:p w14:paraId="37A5F290" w14:textId="77777777" w:rsidR="00805B19" w:rsidRDefault="00805B19" w:rsidP="00A11C82">
      <w:pPr>
        <w:pStyle w:val="BodyText"/>
        <w:keepNext/>
        <w:ind w:left="0"/>
        <w:jc w:val="both"/>
      </w:pPr>
      <w:r>
        <w:t xml:space="preserve">This term acts as a trigger phrase to ensure all the required checks and actions are completed before an operation is carried out to select a circuit or circuits from one busbar to another utilising either an on load or off load changeover. It encompasses all operations at a location to select a circuit or circuits from one busbar to another. The trigger phrase includes, where </w:t>
      </w:r>
      <w:r>
        <w:lastRenderedPageBreak/>
        <w:t>relevant, the operation to de-load and load the specified circuit(s) at the specified location to allow an off load changeover to be completed</w:t>
      </w:r>
    </w:p>
    <w:p w14:paraId="74575574" w14:textId="77777777" w:rsidR="00805B19" w:rsidRDefault="00805B19" w:rsidP="00A11C82">
      <w:pPr>
        <w:pStyle w:val="BodyText"/>
        <w:keepNext/>
        <w:ind w:left="0"/>
        <w:jc w:val="both"/>
      </w:pPr>
    </w:p>
    <w:p w14:paraId="5576267F" w14:textId="77777777" w:rsidR="00805B19" w:rsidRDefault="00805B19" w:rsidP="00A11C82">
      <w:pPr>
        <w:pStyle w:val="BodyText"/>
        <w:keepNext/>
        <w:ind w:left="0"/>
        <w:jc w:val="both"/>
        <w:rPr>
          <w:b/>
        </w:rPr>
      </w:pPr>
      <w:r>
        <w:rPr>
          <w:b/>
        </w:rPr>
        <w:t>Disconnect</w:t>
      </w:r>
    </w:p>
    <w:p w14:paraId="30AFAA95" w14:textId="77777777" w:rsidR="00805B19" w:rsidRDefault="00805B19" w:rsidP="00A11C82">
      <w:pPr>
        <w:pStyle w:val="BodyText"/>
        <w:keepNext/>
        <w:ind w:left="0"/>
        <w:jc w:val="both"/>
      </w:pPr>
      <w:r>
        <w:t>(-------) substation disconnect (-----)  circuit</w:t>
      </w:r>
    </w:p>
    <w:p w14:paraId="5E2FE4CD" w14:textId="77777777" w:rsidR="00805B19" w:rsidRDefault="00805B19" w:rsidP="00A11C82">
      <w:pPr>
        <w:pStyle w:val="BodyText"/>
        <w:keepNext/>
        <w:ind w:left="0"/>
        <w:jc w:val="both"/>
      </w:pPr>
    </w:p>
    <w:p w14:paraId="6E698208" w14:textId="77777777" w:rsidR="00805B19" w:rsidRDefault="00805B19" w:rsidP="00A11C82">
      <w:pPr>
        <w:pStyle w:val="BodyText"/>
        <w:keepNext/>
        <w:ind w:left="0"/>
        <w:jc w:val="both"/>
      </w:pPr>
      <w:r>
        <w:t xml:space="preserve">This term acts as a trigger phrase to open the relevant device(s) to segregate equipment (for example a transformer) or circuit before restoring the associated circuit or equipment to service, when only required for Operational Switching time. </w:t>
      </w:r>
    </w:p>
    <w:p w14:paraId="60AE6CE2" w14:textId="77777777" w:rsidR="00805B19" w:rsidRDefault="00805B19" w:rsidP="00A11C82">
      <w:pPr>
        <w:pStyle w:val="BodyText"/>
        <w:keepNext/>
        <w:ind w:left="0"/>
        <w:jc w:val="both"/>
      </w:pPr>
      <w:r>
        <w:t xml:space="preserve"> </w:t>
      </w:r>
    </w:p>
    <w:p w14:paraId="1E93FD3C" w14:textId="77777777" w:rsidR="00805B19" w:rsidRDefault="00805B19" w:rsidP="00A11C82">
      <w:pPr>
        <w:pStyle w:val="BodyText"/>
        <w:keepNext/>
        <w:ind w:left="0"/>
        <w:jc w:val="both"/>
        <w:rPr>
          <w:b/>
        </w:rPr>
      </w:pPr>
      <w:r>
        <w:rPr>
          <w:b/>
        </w:rPr>
        <w:t>Reconnect</w:t>
      </w:r>
    </w:p>
    <w:p w14:paraId="2E66A630" w14:textId="77777777" w:rsidR="00805B19" w:rsidRDefault="00805B19" w:rsidP="00A11C82">
      <w:pPr>
        <w:pStyle w:val="BodyText"/>
        <w:keepNext/>
        <w:ind w:left="0"/>
        <w:jc w:val="both"/>
      </w:pPr>
      <w:r>
        <w:t>(-------) substation reconnect (-----)  circuit</w:t>
      </w:r>
    </w:p>
    <w:p w14:paraId="33024C8A" w14:textId="77777777" w:rsidR="00805B19" w:rsidRDefault="00805B19" w:rsidP="00A11C82">
      <w:pPr>
        <w:pStyle w:val="BodyText"/>
        <w:keepNext/>
        <w:ind w:left="0"/>
        <w:jc w:val="both"/>
      </w:pPr>
    </w:p>
    <w:p w14:paraId="7A3F2072" w14:textId="77777777" w:rsidR="00805B19" w:rsidRDefault="00805B19" w:rsidP="00A11C82">
      <w:pPr>
        <w:pStyle w:val="BodyText"/>
        <w:keepNext/>
        <w:ind w:left="0"/>
        <w:jc w:val="both"/>
      </w:pPr>
      <w:r>
        <w:t xml:space="preserve">This term acts as a trigger phrase to close the relevant device(s) to segregate equipment (for example a transformer) or circuit before restoring the associated circuit or equipment to service, when only required for Operational Switching time. </w:t>
      </w:r>
    </w:p>
    <w:p w14:paraId="62CCBF35" w14:textId="77777777" w:rsidR="00805B19" w:rsidRDefault="00805B19" w:rsidP="00A11C82">
      <w:pPr>
        <w:pStyle w:val="BodyText"/>
        <w:keepNext/>
        <w:ind w:left="0"/>
        <w:jc w:val="both"/>
      </w:pPr>
    </w:p>
    <w:p w14:paraId="63D02F97" w14:textId="77777777" w:rsidR="00805B19" w:rsidRDefault="00805B19" w:rsidP="00A11C82">
      <w:pPr>
        <w:pStyle w:val="BodyText"/>
        <w:keepNext/>
        <w:ind w:left="0"/>
        <w:jc w:val="both"/>
        <w:rPr>
          <w:b/>
        </w:rPr>
      </w:pPr>
      <w:r>
        <w:rPr>
          <w:b/>
        </w:rPr>
        <w:t>Select to [Test/In/Out] [Protection / DAR / Protection Channels / Intertrip schemes / channels]</w:t>
      </w:r>
    </w:p>
    <w:p w14:paraId="44BE9DCE" w14:textId="77777777" w:rsidR="005F1049" w:rsidRDefault="005F1049" w:rsidP="00A11C82">
      <w:pPr>
        <w:pStyle w:val="BodyText"/>
        <w:keepNext/>
        <w:ind w:left="0"/>
        <w:jc w:val="both"/>
      </w:pPr>
    </w:p>
    <w:p w14:paraId="5FB8BB87" w14:textId="77777777" w:rsidR="00805B19" w:rsidRDefault="00805B19" w:rsidP="00A11C82">
      <w:pPr>
        <w:pStyle w:val="BodyText"/>
        <w:keepNext/>
        <w:ind w:left="0"/>
        <w:jc w:val="both"/>
      </w:pPr>
      <w:r>
        <w:t xml:space="preserve">(--------) circuit select to  [Test/ In/Out  First/Second/ Third/  Main protection/ Intertrip/ DAR] </w:t>
      </w:r>
    </w:p>
    <w:p w14:paraId="4CFF2620" w14:textId="77777777" w:rsidR="00805B19" w:rsidRDefault="00805B19" w:rsidP="00A11C82">
      <w:pPr>
        <w:pStyle w:val="BodyText"/>
        <w:keepNext/>
        <w:ind w:left="0"/>
        <w:jc w:val="both"/>
      </w:pPr>
      <w:r>
        <w:t>(------) substation select to test/in/ out First/Second/Third Main protection Zone 1 extension on</w:t>
      </w:r>
    </w:p>
    <w:p w14:paraId="73666BAB" w14:textId="77777777" w:rsidR="00805B19" w:rsidRDefault="00805B19" w:rsidP="00A11C82">
      <w:pPr>
        <w:pStyle w:val="BodyText"/>
        <w:keepNext/>
        <w:ind w:left="0"/>
        <w:jc w:val="both"/>
      </w:pPr>
      <w:r>
        <w:t>(-------)  kV circuit</w:t>
      </w:r>
    </w:p>
    <w:p w14:paraId="3B3D7B5A" w14:textId="77777777" w:rsidR="00805B19" w:rsidRDefault="00805B19" w:rsidP="00A11C82">
      <w:pPr>
        <w:pStyle w:val="BodyText"/>
        <w:keepNext/>
        <w:ind w:left="0"/>
        <w:jc w:val="both"/>
      </w:pPr>
      <w:r>
        <w:t xml:space="preserve">(------)  Select to test/in/out First/Second/Third Main protection blocking on (-----)  kV circuit  </w:t>
      </w:r>
    </w:p>
    <w:p w14:paraId="40B20BD4" w14:textId="77777777" w:rsidR="00805B19" w:rsidRDefault="00805B19" w:rsidP="00A11C82">
      <w:pPr>
        <w:pStyle w:val="BodyText"/>
        <w:keepNext/>
        <w:ind w:left="0"/>
        <w:jc w:val="both"/>
      </w:pPr>
      <w:r>
        <w:t>(--------) select to test/in/out (---------) operational  intertrip scheme</w:t>
      </w:r>
    </w:p>
    <w:p w14:paraId="097C9F95" w14:textId="77777777" w:rsidR="00805B19" w:rsidRDefault="00805B19" w:rsidP="00A11C82">
      <w:pPr>
        <w:pStyle w:val="BodyText"/>
        <w:keepNext/>
        <w:ind w:left="0"/>
        <w:jc w:val="both"/>
      </w:pPr>
    </w:p>
    <w:p w14:paraId="0D02C942" w14:textId="77777777" w:rsidR="00805B19" w:rsidRDefault="00805B19" w:rsidP="00A11C82">
      <w:pPr>
        <w:pStyle w:val="BodyText"/>
        <w:keepNext/>
        <w:ind w:left="0"/>
        <w:jc w:val="both"/>
        <w:rPr>
          <w:i/>
        </w:rPr>
      </w:pPr>
      <w:r>
        <w:t>This term encompasses the operations required, at one or more locations, to select Protection Apparatus, protection channels, operational  intertrip and DAR systems in and out of service, as well as change the settings of Protection Apparatus by Operational Switching blocking systems or Zone extension systems in and out of service. It implies that the relevant TO Control Engineer will</w:t>
      </w:r>
      <w:r>
        <w:rPr>
          <w:i/>
        </w:rPr>
        <w:t xml:space="preserve"> Select the appropriate system and either switch it out of service or switch it in service.   </w:t>
      </w:r>
    </w:p>
    <w:p w14:paraId="3EEFB04F" w14:textId="77777777" w:rsidR="00805B19" w:rsidRDefault="00805B19" w:rsidP="00A11C82">
      <w:pPr>
        <w:pStyle w:val="BodyText"/>
        <w:keepNext/>
        <w:ind w:left="0"/>
        <w:jc w:val="both"/>
        <w:rPr>
          <w:i/>
        </w:rPr>
      </w:pPr>
    </w:p>
    <w:p w14:paraId="0C4B9D8B" w14:textId="77777777" w:rsidR="00805B19" w:rsidRDefault="00805B19" w:rsidP="00A11C82">
      <w:pPr>
        <w:pStyle w:val="BodyText"/>
        <w:keepNext/>
        <w:ind w:left="0"/>
        <w:jc w:val="both"/>
        <w:rPr>
          <w:b/>
        </w:rPr>
      </w:pPr>
      <w:r>
        <w:rPr>
          <w:b/>
        </w:rPr>
        <w:t>Voltage Target</w:t>
      </w:r>
    </w:p>
    <w:p w14:paraId="4BE7A4FA" w14:textId="77777777" w:rsidR="005F1049" w:rsidRDefault="005F1049" w:rsidP="00A11C82">
      <w:pPr>
        <w:pStyle w:val="BodyText"/>
        <w:keepNext/>
        <w:ind w:left="0"/>
        <w:jc w:val="both"/>
        <w:rPr>
          <w:i/>
        </w:rPr>
      </w:pPr>
    </w:p>
    <w:p w14:paraId="10B0EF9A" w14:textId="77777777" w:rsidR="00805B19" w:rsidRDefault="00805B19" w:rsidP="00A11C82">
      <w:pPr>
        <w:pStyle w:val="BodyText"/>
        <w:keepNext/>
        <w:ind w:left="0"/>
        <w:jc w:val="both"/>
        <w:rPr>
          <w:i/>
        </w:rPr>
      </w:pPr>
      <w:r>
        <w:rPr>
          <w:i/>
        </w:rPr>
        <w:t xml:space="preserve"> (------) substation(s) Maintain Target Voltage xxx kV +/- deadband  xxx kV</w:t>
      </w:r>
    </w:p>
    <w:p w14:paraId="6EE4A62F" w14:textId="77777777" w:rsidR="00805B19" w:rsidRDefault="00805B19" w:rsidP="00A11C82">
      <w:pPr>
        <w:pStyle w:val="BodyText"/>
        <w:keepNext/>
        <w:ind w:left="0"/>
        <w:jc w:val="both"/>
        <w:rPr>
          <w:i/>
        </w:rPr>
      </w:pPr>
    </w:p>
    <w:p w14:paraId="54C83E9A" w14:textId="77777777" w:rsidR="00805B19" w:rsidRDefault="00805B19" w:rsidP="00A11C82">
      <w:pPr>
        <w:pStyle w:val="BodyText"/>
        <w:keepNext/>
        <w:ind w:left="0"/>
        <w:jc w:val="both"/>
      </w:pPr>
      <w:r>
        <w:t xml:space="preserve">This term encompasses all the operations required, including selection of appropriate voltage targets on AVC schemes and tapping transformers, at one or more locations, to maintain System voltage within the deadband of the agreed target voltage, specified using a verbal recorded method. </w:t>
      </w:r>
    </w:p>
    <w:p w14:paraId="21167895" w14:textId="77777777" w:rsidR="00805B19" w:rsidRDefault="00805B19" w:rsidP="00A11C82">
      <w:pPr>
        <w:pStyle w:val="BodyText"/>
        <w:keepNext/>
        <w:ind w:left="0"/>
        <w:jc w:val="both"/>
      </w:pPr>
    </w:p>
    <w:p w14:paraId="761CAF69" w14:textId="77777777" w:rsidR="00805B19" w:rsidRDefault="00805B19" w:rsidP="00A11C82">
      <w:pPr>
        <w:pStyle w:val="BodyText"/>
        <w:keepNext/>
        <w:ind w:left="0"/>
        <w:jc w:val="both"/>
        <w:rPr>
          <w:b/>
        </w:rPr>
      </w:pPr>
      <w:r>
        <w:rPr>
          <w:b/>
        </w:rPr>
        <w:t>Transformer Tapping</w:t>
      </w:r>
    </w:p>
    <w:p w14:paraId="458253B1" w14:textId="77777777" w:rsidR="005F1049" w:rsidRDefault="005F1049" w:rsidP="00A11C82">
      <w:pPr>
        <w:pStyle w:val="BodyText"/>
        <w:keepNext/>
        <w:ind w:left="0"/>
        <w:jc w:val="both"/>
        <w:rPr>
          <w:i/>
        </w:rPr>
      </w:pPr>
    </w:p>
    <w:p w14:paraId="33D19394" w14:textId="77777777" w:rsidR="00805B19" w:rsidRDefault="00805B19" w:rsidP="00A11C82">
      <w:pPr>
        <w:pStyle w:val="BodyText"/>
        <w:keepNext/>
        <w:ind w:left="0"/>
        <w:jc w:val="both"/>
        <w:rPr>
          <w:i/>
        </w:rPr>
      </w:pPr>
      <w:r>
        <w:rPr>
          <w:i/>
        </w:rPr>
        <w:t>On  (------)  Tap from position  (x) to  position ( x)</w:t>
      </w:r>
    </w:p>
    <w:p w14:paraId="0A176C49" w14:textId="77777777" w:rsidR="00805B19" w:rsidRDefault="00805B19" w:rsidP="00A11C82">
      <w:pPr>
        <w:pStyle w:val="BodyText"/>
        <w:keepNext/>
        <w:ind w:left="0"/>
        <w:jc w:val="both"/>
        <w:rPr>
          <w:i/>
        </w:rPr>
      </w:pPr>
      <w:r>
        <w:rPr>
          <w:i/>
        </w:rPr>
        <w:t xml:space="preserve"> </w:t>
      </w:r>
    </w:p>
    <w:p w14:paraId="3FA1E5FD" w14:textId="77777777" w:rsidR="00805B19" w:rsidRDefault="00805B19" w:rsidP="00A11C82">
      <w:pPr>
        <w:pStyle w:val="BodyText"/>
        <w:keepNext/>
        <w:ind w:left="0"/>
        <w:jc w:val="both"/>
      </w:pPr>
      <w:r>
        <w:t xml:space="preserve">This method encompasses the operation(s) required, including Operational Switching in/out controlling schemes, at one or more locations, to select a particular tap position on primary transmission equipment. (including Supergrid Transformer, Grid Transformer, Quad Booster and Reactor).  </w:t>
      </w:r>
    </w:p>
    <w:p w14:paraId="410100F6" w14:textId="77777777" w:rsidR="00805B19" w:rsidRDefault="00805B19" w:rsidP="00A11C82">
      <w:pPr>
        <w:pStyle w:val="BodyText"/>
        <w:keepNext/>
        <w:ind w:left="0"/>
        <w:jc w:val="both"/>
        <w:rPr>
          <w:i/>
        </w:rPr>
      </w:pPr>
    </w:p>
    <w:p w14:paraId="5E8EC657" w14:textId="77777777" w:rsidR="00805B19" w:rsidRDefault="00805B19" w:rsidP="00A11C82">
      <w:pPr>
        <w:pStyle w:val="BodyText"/>
        <w:keepNext/>
        <w:ind w:left="0"/>
        <w:jc w:val="both"/>
        <w:rPr>
          <w:b/>
        </w:rPr>
      </w:pPr>
      <w:r>
        <w:rPr>
          <w:b/>
        </w:rPr>
        <w:t>Trip and Auto Reclose Test</w:t>
      </w:r>
    </w:p>
    <w:p w14:paraId="265BE3CE" w14:textId="77777777" w:rsidR="005F1049" w:rsidRDefault="005F1049" w:rsidP="00A11C82">
      <w:pPr>
        <w:pStyle w:val="BodyText"/>
        <w:keepNext/>
        <w:ind w:left="0"/>
        <w:jc w:val="both"/>
        <w:rPr>
          <w:i/>
        </w:rPr>
      </w:pPr>
    </w:p>
    <w:p w14:paraId="2E3F1467" w14:textId="77777777" w:rsidR="00805B19" w:rsidRDefault="00805B19" w:rsidP="00A11C82">
      <w:pPr>
        <w:pStyle w:val="BodyText"/>
        <w:keepNext/>
        <w:ind w:left="0"/>
        <w:jc w:val="both"/>
        <w:rPr>
          <w:i/>
        </w:rPr>
      </w:pPr>
      <w:r>
        <w:rPr>
          <w:i/>
        </w:rPr>
        <w:t xml:space="preserve">(------) substation(s) Carry Out Trip &amp; Auto Reclose Test on (-------) kV circuit from (----) Main Protection </w:t>
      </w:r>
    </w:p>
    <w:p w14:paraId="44FE8098" w14:textId="77777777" w:rsidR="00805B19" w:rsidRDefault="00805B19" w:rsidP="00A11C82">
      <w:pPr>
        <w:pStyle w:val="BodyText"/>
        <w:keepNext/>
        <w:ind w:left="0"/>
        <w:jc w:val="both"/>
        <w:rPr>
          <w:i/>
        </w:rPr>
      </w:pPr>
    </w:p>
    <w:p w14:paraId="72982480" w14:textId="77777777" w:rsidR="00805B19" w:rsidRDefault="00805B19" w:rsidP="00A11C82">
      <w:pPr>
        <w:pStyle w:val="BodyText"/>
        <w:keepNext/>
        <w:ind w:left="0"/>
        <w:jc w:val="both"/>
      </w:pPr>
      <w:r>
        <w:t xml:space="preserve">This term acts as a trigger phrase to ensure all the required checks and actions are completed before an operation is carried out to trip the relevant circuit in accordance with procedures and </w:t>
      </w:r>
      <w:r>
        <w:lastRenderedPageBreak/>
        <w:t xml:space="preserve">safety rules. It encompasses all the operations required, at one or more locations, to cause operation of the appropriate protection. </w:t>
      </w:r>
    </w:p>
    <w:p w14:paraId="51BD482C" w14:textId="77777777" w:rsidR="001A2333" w:rsidRPr="00F51AAE" w:rsidRDefault="001A2333" w:rsidP="00A11C82">
      <w:pPr>
        <w:pStyle w:val="Heading1"/>
        <w:numPr>
          <w:ilvl w:val="0"/>
          <w:numId w:val="0"/>
        </w:numPr>
        <w:rPr>
          <w:i/>
          <w:iCs/>
          <w:kern w:val="0"/>
          <w:sz w:val="20"/>
          <w:szCs w:val="20"/>
        </w:rPr>
      </w:pPr>
    </w:p>
    <w:p w14:paraId="65869B9F" w14:textId="77777777" w:rsidR="0027666E" w:rsidRPr="00F51AAE" w:rsidRDefault="0027666E" w:rsidP="00A11C82">
      <w:pPr>
        <w:pStyle w:val="BodyText"/>
        <w:keepNext/>
        <w:ind w:left="0"/>
        <w:rPr>
          <w:b/>
        </w:rPr>
      </w:pPr>
      <w:r w:rsidRPr="00F51AAE">
        <w:rPr>
          <w:b/>
        </w:rPr>
        <w:t>Load to</w:t>
      </w:r>
    </w:p>
    <w:p w14:paraId="780D0238" w14:textId="77777777" w:rsidR="0027666E" w:rsidRPr="00F51AAE" w:rsidRDefault="0027666E" w:rsidP="00A11C82">
      <w:pPr>
        <w:pStyle w:val="BodyText"/>
        <w:keepNext/>
        <w:tabs>
          <w:tab w:val="left" w:pos="2029"/>
        </w:tabs>
        <w:ind w:left="0"/>
      </w:pPr>
      <w:r w:rsidRPr="00F51AAE">
        <w:tab/>
      </w:r>
    </w:p>
    <w:p w14:paraId="261B07EB" w14:textId="77777777" w:rsidR="0027666E" w:rsidRPr="00F51AAE" w:rsidRDefault="0027666E" w:rsidP="00A11C82">
      <w:pPr>
        <w:pStyle w:val="BodyText"/>
        <w:keepNext/>
        <w:ind w:left="0"/>
        <w:rPr>
          <w:i/>
        </w:rPr>
      </w:pPr>
      <w:r w:rsidRPr="00F51AAE">
        <w:rPr>
          <w:i/>
        </w:rPr>
        <w:t>Load (-----) / (----) kV circuit to (amount/direction) at a ramp rate of (MW/minute)</w:t>
      </w:r>
    </w:p>
    <w:p w14:paraId="760B99A9" w14:textId="77777777" w:rsidR="0027666E" w:rsidRPr="00F51AAE" w:rsidRDefault="0027666E" w:rsidP="00A11C82">
      <w:pPr>
        <w:keepNext/>
      </w:pPr>
    </w:p>
    <w:p w14:paraId="3612D9B0" w14:textId="77777777" w:rsidR="0027666E" w:rsidRPr="00F51AAE" w:rsidRDefault="0027666E" w:rsidP="00A11C82">
      <w:pPr>
        <w:keepNext/>
        <w:sectPr w:rsidR="0027666E" w:rsidRPr="00F51AAE" w:rsidSect="001A2333">
          <w:pgSz w:w="11906" w:h="16838"/>
          <w:pgMar w:top="1440" w:right="1797" w:bottom="1276" w:left="1797" w:header="720" w:footer="720" w:gutter="0"/>
          <w:cols w:space="720"/>
        </w:sectPr>
      </w:pPr>
      <w:r w:rsidRPr="00F51AAE">
        <w:t>This term acts as a trigger phrase to ensure all the required checks and actions are completed before an operation is carried out to change the load on a DC transmission line, in accordance with procedures and safety rules, and that the quantity, direction and speed of change are defined.</w:t>
      </w:r>
    </w:p>
    <w:p w14:paraId="0C3600FE" w14:textId="77777777" w:rsidR="0027666E" w:rsidRPr="0027666E" w:rsidRDefault="0027666E" w:rsidP="00A11C82">
      <w:pPr>
        <w:keepNext/>
      </w:pPr>
    </w:p>
    <w:p w14:paraId="0ED0D1C4" w14:textId="77777777" w:rsidR="00805B19" w:rsidRDefault="00805B19" w:rsidP="00A11C82">
      <w:pPr>
        <w:pStyle w:val="Heading1"/>
        <w:numPr>
          <w:ilvl w:val="0"/>
          <w:numId w:val="0"/>
        </w:numPr>
        <w:rPr>
          <w:i/>
        </w:rPr>
      </w:pPr>
      <w:r>
        <w:rPr>
          <w:i/>
        </w:rPr>
        <w:t xml:space="preserve">Appendix E: Abbreviations &amp; Definitions </w:t>
      </w:r>
    </w:p>
    <w:p w14:paraId="7C0BF63C" w14:textId="77777777" w:rsidR="00805B19" w:rsidRDefault="00805B19" w:rsidP="00A11C82">
      <w:pPr>
        <w:pStyle w:val="Heading6"/>
        <w:keepNext/>
        <w:rPr>
          <w:i/>
        </w:rPr>
      </w:pPr>
      <w:r>
        <w:rPr>
          <w:i/>
        </w:rPr>
        <w:t>Abbreviations</w:t>
      </w:r>
    </w:p>
    <w:p w14:paraId="71F2582D" w14:textId="77777777" w:rsidR="00805B19" w:rsidRDefault="00805B19" w:rsidP="00A11C82">
      <w:pPr>
        <w:keepNext/>
        <w:rPr>
          <w:b/>
        </w:rPr>
      </w:pPr>
    </w:p>
    <w:p w14:paraId="6B784A9B" w14:textId="77777777" w:rsidR="00E9763E" w:rsidRDefault="00E9763E" w:rsidP="00A11C82">
      <w:pPr>
        <w:pStyle w:val="BodyText"/>
        <w:keepNext/>
        <w:ind w:left="0"/>
      </w:pPr>
    </w:p>
    <w:p w14:paraId="136B50F7" w14:textId="78B88EFB" w:rsidR="00A7533F" w:rsidRDefault="00A7533F" w:rsidP="00A11C82">
      <w:pPr>
        <w:keepNext/>
        <w:autoSpaceDE w:val="0"/>
        <w:autoSpaceDN w:val="0"/>
        <w:adjustRightInd w:val="0"/>
        <w:spacing w:after="0"/>
      </w:pPr>
      <w:r>
        <w:t>CATO</w:t>
      </w:r>
      <w:r>
        <w:tab/>
      </w:r>
      <w:r>
        <w:tab/>
        <w:t>Competitively Appointed Transmission Owner</w:t>
      </w:r>
    </w:p>
    <w:p w14:paraId="14BF15A8" w14:textId="7E68BE62" w:rsidR="00743E85" w:rsidRDefault="00743E85" w:rsidP="00A11C82">
      <w:pPr>
        <w:pStyle w:val="BodyText"/>
        <w:keepNext/>
        <w:ind w:left="0"/>
      </w:pPr>
      <w:r>
        <w:t>ESR</w:t>
      </w:r>
      <w:r>
        <w:tab/>
      </w:r>
      <w:r>
        <w:tab/>
        <w:t>Electricity System Restoration</w:t>
      </w:r>
    </w:p>
    <w:p w14:paraId="2EA53303" w14:textId="0C5ADC38" w:rsidR="00DF5AE2" w:rsidRDefault="00DF5AE2" w:rsidP="00A11C82">
      <w:pPr>
        <w:pStyle w:val="BodyText"/>
        <w:keepNext/>
        <w:ind w:left="0"/>
      </w:pPr>
      <w:r>
        <w:t>HVSCC</w:t>
      </w:r>
      <w:r w:rsidR="00B51A3A">
        <w:tab/>
      </w:r>
      <w:r w:rsidR="00B51A3A">
        <w:tab/>
        <w:t xml:space="preserve">High Voltage </w:t>
      </w:r>
      <w:r w:rsidR="00AF2DED">
        <w:t>System Change Certificate</w:t>
      </w:r>
    </w:p>
    <w:p w14:paraId="7C3CCA65" w14:textId="2826131B" w:rsidR="00873049" w:rsidRDefault="00873049" w:rsidP="00A11C82">
      <w:pPr>
        <w:pStyle w:val="BodyText"/>
        <w:keepNext/>
        <w:ind w:left="0"/>
      </w:pPr>
      <w:r>
        <w:t>OCL</w:t>
      </w:r>
      <w:r>
        <w:tab/>
      </w:r>
      <w:r w:rsidR="00DF5AE2">
        <w:tab/>
      </w:r>
      <w:r>
        <w:t>Operational Capability Limits</w:t>
      </w:r>
    </w:p>
    <w:p w14:paraId="792DA444" w14:textId="3389D35D" w:rsidR="00805B19" w:rsidRDefault="00805B19" w:rsidP="00A11C82">
      <w:pPr>
        <w:keepNext/>
        <w:autoSpaceDE w:val="0"/>
        <w:autoSpaceDN w:val="0"/>
        <w:adjustRightInd w:val="0"/>
        <w:spacing w:after="0"/>
        <w:rPr>
          <w:lang w:eastAsia="en-GB"/>
        </w:rPr>
      </w:pPr>
      <w:r>
        <w:t>SPT</w:t>
      </w:r>
      <w:r>
        <w:tab/>
      </w:r>
      <w:r w:rsidR="00DF5AE2">
        <w:tab/>
      </w:r>
      <w:r w:rsidR="00E77811">
        <w:rPr>
          <w:lang w:eastAsia="en-GB"/>
        </w:rPr>
        <w:t>SP Transmission plc</w:t>
      </w:r>
    </w:p>
    <w:p w14:paraId="6703B086" w14:textId="793760A3" w:rsidR="00805B19" w:rsidRDefault="00805B19" w:rsidP="00A11C82">
      <w:pPr>
        <w:pStyle w:val="BodyText"/>
        <w:keepNext/>
        <w:ind w:left="0"/>
      </w:pPr>
      <w:r>
        <w:t>SHE</w:t>
      </w:r>
      <w:r w:rsidR="00E77811">
        <w:t>-</w:t>
      </w:r>
      <w:r>
        <w:t>T</w:t>
      </w:r>
      <w:r>
        <w:rPr>
          <w:lang w:eastAsia="en-GB"/>
        </w:rPr>
        <w:t xml:space="preserve"> </w:t>
      </w:r>
      <w:r w:rsidR="00DF5AE2">
        <w:rPr>
          <w:lang w:eastAsia="en-GB"/>
        </w:rPr>
        <w:tab/>
      </w:r>
      <w:r w:rsidR="00E77811">
        <w:rPr>
          <w:lang w:eastAsia="en-GB"/>
        </w:rPr>
        <w:tab/>
      </w:r>
      <w:r>
        <w:rPr>
          <w:lang w:eastAsia="en-GB"/>
        </w:rPr>
        <w:t>Scottish H</w:t>
      </w:r>
      <w:r w:rsidR="00E77811">
        <w:rPr>
          <w:lang w:eastAsia="en-GB"/>
        </w:rPr>
        <w:t xml:space="preserve">ydro </w:t>
      </w:r>
      <w:r>
        <w:rPr>
          <w:lang w:eastAsia="en-GB"/>
        </w:rPr>
        <w:t xml:space="preserve">Electric Transmission </w:t>
      </w:r>
      <w:r w:rsidR="00E77811">
        <w:rPr>
          <w:lang w:eastAsia="en-GB"/>
        </w:rPr>
        <w:t>plc</w:t>
      </w:r>
    </w:p>
    <w:p w14:paraId="1397ED35" w14:textId="591C8B60" w:rsidR="00805B19" w:rsidRDefault="00805B19" w:rsidP="00A11C82">
      <w:pPr>
        <w:pStyle w:val="BodyText"/>
        <w:keepNext/>
        <w:ind w:left="0"/>
      </w:pPr>
      <w:r>
        <w:t>TO</w:t>
      </w:r>
      <w:r>
        <w:tab/>
      </w:r>
      <w:r w:rsidR="00DF5AE2">
        <w:tab/>
      </w:r>
      <w:r>
        <w:t>Transmission Owner</w:t>
      </w:r>
    </w:p>
    <w:p w14:paraId="4673CCA4" w14:textId="45778ABF" w:rsidR="00805B19" w:rsidRDefault="00805B19" w:rsidP="00A11C82">
      <w:pPr>
        <w:pStyle w:val="BodyText"/>
        <w:keepNext/>
        <w:ind w:left="0"/>
      </w:pPr>
      <w:r>
        <w:t>STC</w:t>
      </w:r>
      <w:r>
        <w:tab/>
      </w:r>
      <w:r w:rsidR="00DF5AE2">
        <w:tab/>
      </w:r>
      <w:r>
        <w:t>System Operator Transmission Owner Code</w:t>
      </w:r>
    </w:p>
    <w:p w14:paraId="30B5C823" w14:textId="27FFCAAD" w:rsidR="00873049" w:rsidRDefault="00873049" w:rsidP="00A11C82">
      <w:pPr>
        <w:pStyle w:val="BodyText"/>
        <w:keepNext/>
        <w:ind w:left="0"/>
      </w:pPr>
    </w:p>
    <w:p w14:paraId="71DCC5AD" w14:textId="7F8C3B6F" w:rsidR="00E9763E" w:rsidRDefault="00E9763E" w:rsidP="00A11C82">
      <w:pPr>
        <w:pStyle w:val="BodyText"/>
        <w:keepNext/>
        <w:ind w:left="0"/>
      </w:pPr>
      <w:r>
        <w:t>TO</w:t>
      </w:r>
      <w:r>
        <w:tab/>
      </w:r>
      <w:r w:rsidR="00DF5AE2">
        <w:tab/>
      </w:r>
      <w:r>
        <w:t>Transmission Owner</w:t>
      </w:r>
    </w:p>
    <w:p w14:paraId="07B0BA83" w14:textId="0ED6031F" w:rsidR="00AA185E" w:rsidRDefault="00AA185E" w:rsidP="00A11C82">
      <w:pPr>
        <w:pStyle w:val="BodyText"/>
        <w:keepNext/>
        <w:ind w:left="0"/>
      </w:pPr>
      <w:r>
        <w:t>TSC</w:t>
      </w:r>
      <w:r>
        <w:tab/>
      </w:r>
      <w:r w:rsidR="00DF5AE2">
        <w:tab/>
      </w:r>
      <w:r>
        <w:t>Transmission Status Certificate</w:t>
      </w:r>
    </w:p>
    <w:p w14:paraId="0808E3F2" w14:textId="77777777" w:rsidR="00805B19" w:rsidRDefault="00805B19" w:rsidP="00A11C82">
      <w:pPr>
        <w:pStyle w:val="BodyText"/>
        <w:keepNext/>
        <w:ind w:left="0"/>
      </w:pPr>
    </w:p>
    <w:p w14:paraId="581D609A" w14:textId="77777777" w:rsidR="00805B19" w:rsidRDefault="00805B19" w:rsidP="00A11C82">
      <w:pPr>
        <w:pStyle w:val="BodyText"/>
        <w:keepNext/>
        <w:ind w:left="0"/>
      </w:pPr>
    </w:p>
    <w:p w14:paraId="7A0FDBCB" w14:textId="77777777" w:rsidR="00805B19" w:rsidRDefault="00805B19" w:rsidP="00A11C82">
      <w:pPr>
        <w:pStyle w:val="Heading2"/>
        <w:numPr>
          <w:ilvl w:val="0"/>
          <w:numId w:val="0"/>
        </w:numPr>
      </w:pPr>
      <w:r>
        <w:t xml:space="preserve">Definitions </w:t>
      </w:r>
    </w:p>
    <w:p w14:paraId="4D6FF182" w14:textId="77777777" w:rsidR="00805B19" w:rsidRDefault="00805B19" w:rsidP="00A11C82">
      <w:pPr>
        <w:pStyle w:val="BodyText"/>
        <w:keepNext/>
        <w:jc w:val="both"/>
      </w:pPr>
    </w:p>
    <w:p w14:paraId="5A90DE51" w14:textId="77777777" w:rsidR="00805B19" w:rsidRDefault="00805B19" w:rsidP="00A11C82">
      <w:pPr>
        <w:pStyle w:val="BodyText"/>
        <w:keepNext/>
        <w:ind w:left="0"/>
        <w:rPr>
          <w:b/>
        </w:rPr>
      </w:pPr>
      <w:r>
        <w:rPr>
          <w:b/>
        </w:rPr>
        <w:t>STC definitions used:</w:t>
      </w:r>
    </w:p>
    <w:p w14:paraId="02ADBE51" w14:textId="77777777" w:rsidR="00805B19" w:rsidRDefault="00805B19" w:rsidP="00A11C82">
      <w:pPr>
        <w:pStyle w:val="BodyText"/>
        <w:keepNext/>
        <w:ind w:left="0"/>
        <w:rPr>
          <w:b/>
        </w:rPr>
      </w:pPr>
      <w:r>
        <w:t>Apparatus</w:t>
      </w:r>
    </w:p>
    <w:p w14:paraId="2B02D1A6" w14:textId="77777777" w:rsidR="00BD7108" w:rsidRDefault="00BD7108" w:rsidP="00A11C82">
      <w:pPr>
        <w:pStyle w:val="BodyText"/>
        <w:keepNext/>
        <w:ind w:left="0"/>
        <w:rPr>
          <w:b/>
        </w:rPr>
      </w:pPr>
      <w:r w:rsidRPr="00BA13AA">
        <w:rPr>
          <w:bCs/>
          <w:u w:val="single"/>
        </w:rPr>
        <w:t>CATO Interface Point</w:t>
      </w:r>
    </w:p>
    <w:p w14:paraId="5E6AEAB0" w14:textId="664DD20A" w:rsidR="00805B19" w:rsidRDefault="00805B19" w:rsidP="00A11C82">
      <w:pPr>
        <w:pStyle w:val="BodyText"/>
        <w:keepNext/>
        <w:ind w:left="0"/>
      </w:pPr>
      <w:r>
        <w:t>Code Effective Date</w:t>
      </w:r>
    </w:p>
    <w:p w14:paraId="453857C0" w14:textId="419F02BE" w:rsidR="00F710FC" w:rsidRDefault="00F710FC" w:rsidP="00A11C82">
      <w:pPr>
        <w:pStyle w:val="BodyText"/>
        <w:keepNext/>
        <w:ind w:left="0"/>
      </w:pPr>
      <w:r>
        <w:t>Electricity System Restoration Standard</w:t>
      </w:r>
    </w:p>
    <w:p w14:paraId="46BA43CC" w14:textId="77777777" w:rsidR="00805B19" w:rsidRDefault="0047706D" w:rsidP="00A11C82">
      <w:pPr>
        <w:pStyle w:val="BodyText"/>
        <w:keepNext/>
        <w:ind w:left="0"/>
      </w:pPr>
      <w:r>
        <w:t>National Electricity Transmission System</w:t>
      </w:r>
    </w:p>
    <w:p w14:paraId="0EFD6717" w14:textId="704E3C72" w:rsidR="00F766C8" w:rsidRDefault="00F766C8" w:rsidP="00A11C82">
      <w:pPr>
        <w:pStyle w:val="BodyText"/>
        <w:keepNext/>
        <w:ind w:left="0"/>
      </w:pPr>
      <w:r>
        <w:t>Network Operator</w:t>
      </w:r>
    </w:p>
    <w:p w14:paraId="72C7BC21" w14:textId="3CD0E657" w:rsidR="00190D73" w:rsidRDefault="004A47A5" w:rsidP="00A11C82">
      <w:pPr>
        <w:pStyle w:val="BodyText"/>
        <w:keepNext/>
        <w:ind w:left="0"/>
      </w:pPr>
      <w:r>
        <w:t>The Company</w:t>
      </w:r>
    </w:p>
    <w:p w14:paraId="5EC7192B" w14:textId="4FBEF74B" w:rsidR="005757CE" w:rsidRDefault="00190D73" w:rsidP="00A11C82">
      <w:pPr>
        <w:pStyle w:val="BodyText"/>
        <w:keepNext/>
        <w:ind w:left="0"/>
      </w:pPr>
      <w:r>
        <w:t>NGET</w:t>
      </w:r>
    </w:p>
    <w:p w14:paraId="738921B7" w14:textId="3DA785DC" w:rsidR="00805B19" w:rsidRDefault="00805B19" w:rsidP="00A11C82">
      <w:pPr>
        <w:pStyle w:val="BodyText"/>
        <w:keepNext/>
        <w:ind w:left="0"/>
      </w:pPr>
      <w:r>
        <w:t>Operational Capability Limits</w:t>
      </w:r>
    </w:p>
    <w:p w14:paraId="6EDF60B0" w14:textId="77777777" w:rsidR="00805B19" w:rsidRDefault="00805B19" w:rsidP="00A11C82">
      <w:pPr>
        <w:pStyle w:val="BodyText"/>
        <w:keepNext/>
        <w:ind w:left="0"/>
      </w:pPr>
      <w:r>
        <w:t>Outage</w:t>
      </w:r>
    </w:p>
    <w:p w14:paraId="36010A71" w14:textId="47852448" w:rsidR="007F19E6" w:rsidRDefault="007F19E6" w:rsidP="00A11C82">
      <w:pPr>
        <w:pStyle w:val="BodyText"/>
        <w:keepNext/>
        <w:ind w:left="0"/>
      </w:pPr>
      <w:r>
        <w:t>Partial Shutdown</w:t>
      </w:r>
    </w:p>
    <w:p w14:paraId="0A8D3FD8" w14:textId="77777777" w:rsidR="00805B19" w:rsidRDefault="00805B19" w:rsidP="00A11C82">
      <w:pPr>
        <w:pStyle w:val="BodyText"/>
        <w:keepNext/>
        <w:ind w:left="0"/>
      </w:pPr>
      <w:r>
        <w:t>Party</w:t>
      </w:r>
    </w:p>
    <w:p w14:paraId="67D6F757" w14:textId="77777777" w:rsidR="00805B19" w:rsidRDefault="00805B19" w:rsidP="00A11C82">
      <w:pPr>
        <w:pStyle w:val="BodyText"/>
        <w:keepNext/>
        <w:ind w:left="0"/>
      </w:pPr>
      <w:r>
        <w:t>Plant</w:t>
      </w:r>
    </w:p>
    <w:p w14:paraId="3CDBB573" w14:textId="77777777" w:rsidR="00805B19" w:rsidRDefault="00805B19" w:rsidP="00A11C82">
      <w:pPr>
        <w:pStyle w:val="BodyText"/>
        <w:keepNext/>
        <w:ind w:left="0"/>
      </w:pPr>
      <w:r>
        <w:t>Protection</w:t>
      </w:r>
    </w:p>
    <w:p w14:paraId="3669F4E5" w14:textId="6BEDCD25" w:rsidR="00895582" w:rsidRDefault="00895582" w:rsidP="00A11C82">
      <w:pPr>
        <w:pStyle w:val="BodyText"/>
        <w:keepNext/>
        <w:ind w:left="0"/>
      </w:pPr>
      <w:r>
        <w:t>Restoration Contractor</w:t>
      </w:r>
    </w:p>
    <w:p w14:paraId="48D65225" w14:textId="65C5B78B" w:rsidR="00430733" w:rsidRDefault="00430733" w:rsidP="00A11C82">
      <w:pPr>
        <w:pStyle w:val="BodyText"/>
        <w:keepNext/>
        <w:ind w:left="0"/>
      </w:pPr>
      <w:r>
        <w:t>Restoration Plan</w:t>
      </w:r>
    </w:p>
    <w:p w14:paraId="53CCC562" w14:textId="77777777" w:rsidR="00805B19" w:rsidRDefault="00805B19" w:rsidP="00A11C82">
      <w:pPr>
        <w:pStyle w:val="BodyText"/>
        <w:keepNext/>
        <w:ind w:left="0"/>
      </w:pPr>
      <w:r>
        <w:t>Services Reduction</w:t>
      </w:r>
    </w:p>
    <w:p w14:paraId="71BD1AD0" w14:textId="77777777" w:rsidR="00805B19" w:rsidRDefault="00805B19" w:rsidP="00A11C82">
      <w:pPr>
        <w:pStyle w:val="BodyText"/>
        <w:keepNext/>
        <w:ind w:left="0"/>
      </w:pPr>
      <w:r>
        <w:t>Services Restoration Proposal</w:t>
      </w:r>
    </w:p>
    <w:p w14:paraId="7EBA9213" w14:textId="588EA687" w:rsidR="00805B19" w:rsidRDefault="00805B19" w:rsidP="00A11C82">
      <w:pPr>
        <w:pStyle w:val="BodyText"/>
        <w:keepNext/>
        <w:ind w:left="0"/>
      </w:pPr>
      <w:r>
        <w:t>System</w:t>
      </w:r>
    </w:p>
    <w:p w14:paraId="488C708F" w14:textId="77777777" w:rsidR="006704B2" w:rsidRDefault="00D26E6F" w:rsidP="00A11C82">
      <w:pPr>
        <w:pStyle w:val="BodyText"/>
        <w:keepNext/>
        <w:ind w:left="0"/>
      </w:pPr>
      <w:r>
        <w:t>System Restoration</w:t>
      </w:r>
    </w:p>
    <w:p w14:paraId="6CF1A0A8" w14:textId="6EC2F70C" w:rsidR="00E11648" w:rsidRDefault="00E11648" w:rsidP="00A11C82">
      <w:pPr>
        <w:pStyle w:val="BodyText"/>
        <w:keepNext/>
        <w:ind w:left="0"/>
      </w:pPr>
      <w:r>
        <w:t>Total Shutdown</w:t>
      </w:r>
    </w:p>
    <w:p w14:paraId="5682CE20" w14:textId="77777777" w:rsidR="00805B19" w:rsidRDefault="00805B19" w:rsidP="00A11C82">
      <w:pPr>
        <w:pStyle w:val="BodyText"/>
        <w:keepNext/>
        <w:ind w:left="0"/>
      </w:pPr>
      <w:r>
        <w:t>Transmission Owner</w:t>
      </w:r>
    </w:p>
    <w:p w14:paraId="732A78C4" w14:textId="77777777" w:rsidR="00805B19" w:rsidRDefault="00805B19" w:rsidP="00A11C82">
      <w:pPr>
        <w:pStyle w:val="BodyText"/>
        <w:keepNext/>
        <w:ind w:left="0"/>
      </w:pPr>
      <w:r>
        <w:t>Transmission System</w:t>
      </w:r>
    </w:p>
    <w:p w14:paraId="3F67DA8F" w14:textId="77777777" w:rsidR="00805B19" w:rsidRDefault="00805B19" w:rsidP="00A11C82">
      <w:pPr>
        <w:pStyle w:val="BodyText"/>
        <w:keepNext/>
        <w:ind w:left="0"/>
        <w:rPr>
          <w:b/>
        </w:rPr>
      </w:pPr>
    </w:p>
    <w:p w14:paraId="0E387466" w14:textId="77777777" w:rsidR="00805B19" w:rsidRDefault="00805B19" w:rsidP="00A11C82">
      <w:pPr>
        <w:pStyle w:val="BodyText"/>
        <w:keepNext/>
        <w:ind w:left="0"/>
      </w:pPr>
      <w:r>
        <w:rPr>
          <w:b/>
        </w:rPr>
        <w:t>Grid Code definitions used:</w:t>
      </w:r>
    </w:p>
    <w:p w14:paraId="26D6155E" w14:textId="77777777" w:rsidR="00805B19" w:rsidRDefault="00805B19" w:rsidP="00A11C82">
      <w:pPr>
        <w:pStyle w:val="BodyText"/>
        <w:keepNext/>
        <w:ind w:left="0"/>
      </w:pPr>
      <w:r>
        <w:t>Control Phase</w:t>
      </w:r>
    </w:p>
    <w:p w14:paraId="45CEEC5F" w14:textId="00F062D5" w:rsidR="00044ACD" w:rsidRDefault="00044ACD" w:rsidP="00A11C82">
      <w:pPr>
        <w:pStyle w:val="BodyText"/>
        <w:keepNext/>
        <w:ind w:left="0"/>
      </w:pPr>
      <w:r>
        <w:t>Demand</w:t>
      </w:r>
    </w:p>
    <w:p w14:paraId="0FF46854" w14:textId="71641E76" w:rsidR="00705944" w:rsidRDefault="00705944" w:rsidP="00A11C82">
      <w:pPr>
        <w:pStyle w:val="BodyText"/>
        <w:keepNext/>
        <w:ind w:left="0"/>
      </w:pPr>
      <w:r>
        <w:t>Electricity System Restoration Standard</w:t>
      </w:r>
    </w:p>
    <w:p w14:paraId="7DFE8658" w14:textId="77777777" w:rsidR="00805B19" w:rsidRDefault="00805B19" w:rsidP="00A11C82">
      <w:pPr>
        <w:pStyle w:val="BodyText"/>
        <w:keepNext/>
        <w:ind w:left="0"/>
      </w:pPr>
      <w:r>
        <w:t>Event</w:t>
      </w:r>
    </w:p>
    <w:p w14:paraId="2874DDF3" w14:textId="77777777" w:rsidR="00805B19" w:rsidRDefault="00805B19" w:rsidP="00A11C82">
      <w:pPr>
        <w:pStyle w:val="BodyText"/>
        <w:keepNext/>
        <w:ind w:left="0"/>
      </w:pPr>
      <w:r>
        <w:t>Intertrip Apparatus</w:t>
      </w:r>
    </w:p>
    <w:p w14:paraId="4A44D7A1" w14:textId="73B160F6" w:rsidR="006704B2" w:rsidRDefault="006704B2" w:rsidP="00A11C82">
      <w:pPr>
        <w:pStyle w:val="BodyText"/>
        <w:keepNext/>
        <w:ind w:left="0"/>
      </w:pPr>
      <w:r>
        <w:t>National Demand</w:t>
      </w:r>
    </w:p>
    <w:p w14:paraId="2673700C" w14:textId="77777777" w:rsidR="00805B19" w:rsidRDefault="00805B19" w:rsidP="00A11C82">
      <w:pPr>
        <w:pStyle w:val="BodyText"/>
        <w:keepNext/>
        <w:ind w:left="0"/>
      </w:pPr>
      <w:r>
        <w:t>Operation</w:t>
      </w:r>
      <w:r>
        <w:tab/>
      </w:r>
    </w:p>
    <w:p w14:paraId="359E3BC0" w14:textId="77777777" w:rsidR="00805B19" w:rsidRDefault="00805B19" w:rsidP="00A11C82">
      <w:pPr>
        <w:pStyle w:val="BodyText"/>
        <w:keepNext/>
        <w:ind w:left="0"/>
      </w:pPr>
      <w:r>
        <w:t>Operational Effect</w:t>
      </w:r>
    </w:p>
    <w:p w14:paraId="126701DB" w14:textId="77777777" w:rsidR="00805B19" w:rsidRDefault="00805B19" w:rsidP="00A11C82">
      <w:pPr>
        <w:pStyle w:val="BodyText"/>
        <w:keepNext/>
        <w:ind w:left="0"/>
      </w:pPr>
      <w:r>
        <w:t>Operational Switching</w:t>
      </w:r>
    </w:p>
    <w:p w14:paraId="4FE07B15" w14:textId="22A1B46A" w:rsidR="009D4C1D" w:rsidRDefault="009D4C1D" w:rsidP="00A11C82">
      <w:pPr>
        <w:pStyle w:val="BodyText"/>
        <w:keepNext/>
        <w:ind w:left="0"/>
      </w:pPr>
      <w:r>
        <w:t>Plant</w:t>
      </w:r>
    </w:p>
    <w:p w14:paraId="14BEDE84" w14:textId="77777777" w:rsidR="00805B19" w:rsidRDefault="00805B19" w:rsidP="00A11C82">
      <w:pPr>
        <w:pStyle w:val="BodyText"/>
        <w:keepNext/>
        <w:ind w:left="0"/>
      </w:pPr>
      <w:r>
        <w:lastRenderedPageBreak/>
        <w:t>Programming Phase</w:t>
      </w:r>
    </w:p>
    <w:p w14:paraId="796B2B04" w14:textId="77777777" w:rsidR="00805B19" w:rsidRDefault="00805B19" w:rsidP="00A11C82">
      <w:pPr>
        <w:pStyle w:val="BodyText"/>
        <w:keepNext/>
        <w:ind w:left="0"/>
      </w:pPr>
      <w:r>
        <w:t xml:space="preserve">Protection Apparatus </w:t>
      </w:r>
    </w:p>
    <w:p w14:paraId="1F5E3A15" w14:textId="77777777" w:rsidR="00805B19" w:rsidRDefault="00805B19" w:rsidP="00A11C82">
      <w:pPr>
        <w:pStyle w:val="BodyText"/>
        <w:keepNext/>
        <w:ind w:left="0"/>
      </w:pPr>
      <w:r>
        <w:t>Safety Precautions</w:t>
      </w:r>
    </w:p>
    <w:p w14:paraId="46413B65" w14:textId="38534874" w:rsidR="006704B2" w:rsidRDefault="006704B2" w:rsidP="00A11C82">
      <w:pPr>
        <w:pStyle w:val="BodyText"/>
        <w:keepNext/>
        <w:ind w:left="0"/>
      </w:pPr>
      <w:r>
        <w:t>System Restoration Region</w:t>
      </w:r>
    </w:p>
    <w:p w14:paraId="4FDF17DF" w14:textId="22C80EDA" w:rsidR="00044ACD" w:rsidRDefault="00044ACD" w:rsidP="00A11C82">
      <w:pPr>
        <w:pStyle w:val="BodyText"/>
        <w:keepNext/>
        <w:ind w:left="0"/>
      </w:pPr>
      <w:r>
        <w:t>User</w:t>
      </w:r>
    </w:p>
    <w:p w14:paraId="7CE6F464" w14:textId="77777777" w:rsidR="00805B19" w:rsidRDefault="00805B19" w:rsidP="00A11C82">
      <w:pPr>
        <w:pStyle w:val="BodyText"/>
        <w:keepNext/>
        <w:ind w:left="0"/>
      </w:pPr>
    </w:p>
    <w:p w14:paraId="433AAC72" w14:textId="77777777" w:rsidR="00805B19" w:rsidRDefault="00805B19" w:rsidP="00A11C82">
      <w:pPr>
        <w:pStyle w:val="BodyText"/>
        <w:keepNext/>
        <w:ind w:left="0"/>
        <w:rPr>
          <w:b/>
        </w:rPr>
      </w:pPr>
      <w:r>
        <w:rPr>
          <w:b/>
        </w:rPr>
        <w:t>Definition used from other STCPs:</w:t>
      </w:r>
    </w:p>
    <w:p w14:paraId="7F840D8B" w14:textId="167B778F" w:rsidR="009D4C1D" w:rsidRDefault="009D4C1D" w:rsidP="00A11C82">
      <w:pPr>
        <w:pStyle w:val="BodyText"/>
        <w:keepNext/>
        <w:ind w:left="0"/>
      </w:pPr>
      <w:r>
        <w:t>STCP 06-1</w:t>
      </w:r>
      <w:r>
        <w:tab/>
        <w:t>System Restoration</w:t>
      </w:r>
    </w:p>
    <w:p w14:paraId="3CF65EAA" w14:textId="55A03E54" w:rsidR="00805B19" w:rsidRDefault="00805B19" w:rsidP="00A11C82">
      <w:pPr>
        <w:pStyle w:val="BodyText"/>
        <w:keepNext/>
        <w:ind w:left="0"/>
      </w:pPr>
      <w:r>
        <w:t>STCP 19-4</w:t>
      </w:r>
      <w:r>
        <w:tab/>
        <w:t>Commissioning Switching Programme</w:t>
      </w:r>
    </w:p>
    <w:p w14:paraId="529A8403" w14:textId="35215FC3" w:rsidR="00805B19" w:rsidRDefault="00FD4138" w:rsidP="00A11C82">
      <w:pPr>
        <w:pStyle w:val="BodyText"/>
        <w:keepNext/>
        <w:ind w:left="0"/>
      </w:pPr>
      <w:r>
        <w:t>STCP 11-1</w:t>
      </w:r>
      <w:r>
        <w:tab/>
      </w:r>
      <w:r w:rsidR="004A47A5">
        <w:t>The Company</w:t>
      </w:r>
      <w:r>
        <w:t xml:space="preserve"> Outage Database</w:t>
      </w:r>
    </w:p>
    <w:p w14:paraId="0CC74248" w14:textId="77777777" w:rsidR="00805B19" w:rsidRDefault="00805B19" w:rsidP="00A11C82">
      <w:pPr>
        <w:pStyle w:val="BodyText"/>
        <w:keepNext/>
        <w:ind w:left="0"/>
      </w:pPr>
    </w:p>
    <w:p w14:paraId="534679CE" w14:textId="77777777" w:rsidR="00805B19" w:rsidRDefault="00805B19" w:rsidP="00A11C82">
      <w:pPr>
        <w:pStyle w:val="BodyText"/>
        <w:keepNext/>
        <w:ind w:left="0"/>
      </w:pPr>
    </w:p>
    <w:p w14:paraId="51BBAFC6" w14:textId="77777777" w:rsidR="00805B19" w:rsidRDefault="00805B19" w:rsidP="00A11C82">
      <w:pPr>
        <w:pStyle w:val="BodyText"/>
        <w:keepNext/>
        <w:ind w:left="0"/>
      </w:pPr>
    </w:p>
    <w:p w14:paraId="285313E6" w14:textId="77777777" w:rsidR="00805B19" w:rsidRDefault="00805B19" w:rsidP="00A11C82">
      <w:pPr>
        <w:pStyle w:val="BodyText"/>
        <w:keepNext/>
      </w:pPr>
    </w:p>
    <w:p w14:paraId="162F37A6" w14:textId="77777777" w:rsidR="00FD4138" w:rsidRDefault="00FD4138" w:rsidP="00A11C82">
      <w:pPr>
        <w:keepNext/>
      </w:pPr>
      <w:r>
        <w:br w:type="page"/>
      </w:r>
    </w:p>
    <w:p w14:paraId="2C768DA8" w14:textId="77777777" w:rsidR="00FD4138" w:rsidRPr="000960E5" w:rsidRDefault="00FD4138" w:rsidP="00A11C82">
      <w:pPr>
        <w:keepNext/>
        <w:rPr>
          <w:b/>
          <w:i/>
          <w:sz w:val="28"/>
          <w:szCs w:val="28"/>
        </w:rPr>
      </w:pPr>
      <w:r w:rsidRPr="000960E5">
        <w:rPr>
          <w:b/>
          <w:i/>
          <w:sz w:val="28"/>
          <w:szCs w:val="28"/>
        </w:rPr>
        <w:lastRenderedPageBreak/>
        <w:t xml:space="preserve">Appendix </w:t>
      </w:r>
      <w:r w:rsidR="006C761D">
        <w:rPr>
          <w:b/>
          <w:i/>
          <w:sz w:val="28"/>
          <w:szCs w:val="28"/>
        </w:rPr>
        <w:t>F</w:t>
      </w:r>
      <w:r w:rsidRPr="000960E5">
        <w:rPr>
          <w:b/>
          <w:i/>
          <w:sz w:val="28"/>
          <w:szCs w:val="28"/>
        </w:rPr>
        <w:t>: Examples of offshore to onshore connection</w:t>
      </w:r>
      <w:r w:rsidR="00300E23">
        <w:rPr>
          <w:b/>
          <w:i/>
          <w:sz w:val="28"/>
          <w:szCs w:val="28"/>
        </w:rPr>
        <w:t xml:space="preserve"> arrangements</w:t>
      </w:r>
    </w:p>
    <w:p w14:paraId="5B254244" w14:textId="77777777" w:rsidR="00FD4138" w:rsidRDefault="00FD4138" w:rsidP="00A11C82">
      <w:pPr>
        <w:keepNext/>
      </w:pPr>
    </w:p>
    <w:p w14:paraId="3F6C1B8C" w14:textId="77777777" w:rsidR="00FD4138" w:rsidRDefault="00FD4138" w:rsidP="00A11C82">
      <w:pPr>
        <w:keepNext/>
      </w:pPr>
      <w:r>
        <w:object w:dxaOrig="10087" w:dyaOrig="9351" w14:anchorId="192B4EA1">
          <v:shape id="_x0000_i1029" type="#_x0000_t75" style="width:420pt;height:390pt" o:ole="">
            <v:imagedata r:id="rId20" o:title=""/>
          </v:shape>
          <o:OLEObject Type="Embed" ProgID="Visio.Drawing.11" ShapeID="_x0000_i1029" DrawAspect="Content" ObjectID="_1830411991" r:id="rId21"/>
        </w:object>
      </w:r>
    </w:p>
    <w:p w14:paraId="31699277" w14:textId="77777777" w:rsidR="00FD4138" w:rsidRDefault="00FD4138" w:rsidP="00A11C82">
      <w:pPr>
        <w:keepNext/>
      </w:pPr>
    </w:p>
    <w:p w14:paraId="3A24B972" w14:textId="77777777" w:rsidR="00FD4138" w:rsidRPr="00AA1E35" w:rsidRDefault="00FD4138" w:rsidP="00A11C82">
      <w:pPr>
        <w:keepNext/>
      </w:pPr>
      <w:r w:rsidRPr="00AA1E35">
        <w:t>Scenario A would be deemed Distribution as the equipment is operated at nominal system voltages below 132kV and therefore not subject to this procedure.</w:t>
      </w:r>
    </w:p>
    <w:p w14:paraId="2DEB1891" w14:textId="77777777" w:rsidR="00FD4138" w:rsidRPr="000960E5" w:rsidRDefault="00FD4138" w:rsidP="00A11C82">
      <w:pPr>
        <w:keepNext/>
      </w:pPr>
      <w:r w:rsidRPr="00AA1E35">
        <w:t>Scenarios B, C and D would be covered by this procedure</w:t>
      </w:r>
    </w:p>
    <w:p w14:paraId="2F1A3776" w14:textId="77777777" w:rsidR="00FD4138" w:rsidRDefault="00FD4138" w:rsidP="00A11C82">
      <w:pPr>
        <w:keepNext/>
      </w:pPr>
    </w:p>
    <w:p w14:paraId="1AD78A78" w14:textId="77777777" w:rsidR="00A11C82" w:rsidRDefault="00A11C82">
      <w:pPr>
        <w:keepNext/>
      </w:pPr>
    </w:p>
    <w:sectPr w:rsidR="00A11C8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86EC2" w14:textId="77777777" w:rsidR="000137D7" w:rsidRDefault="000137D7">
      <w:r>
        <w:separator/>
      </w:r>
    </w:p>
  </w:endnote>
  <w:endnote w:type="continuationSeparator" w:id="0">
    <w:p w14:paraId="586C8D7D" w14:textId="77777777" w:rsidR="000137D7" w:rsidRDefault="000137D7">
      <w:r>
        <w:continuationSeparator/>
      </w:r>
    </w:p>
  </w:endnote>
  <w:endnote w:type="continuationNotice" w:id="1">
    <w:p w14:paraId="6B574F88" w14:textId="77777777" w:rsidR="000137D7" w:rsidRDefault="000137D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Italic">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6EBB6" w14:textId="77777777" w:rsidR="008A5D12" w:rsidRDefault="008A5D12">
    <w:pPr>
      <w:pStyle w:val="Footer"/>
      <w:rPr>
        <w:rFonts w:ascii="Arial" w:hAnsi="Arial"/>
      </w:rPr>
    </w:pPr>
    <w:r>
      <w:rPr>
        <w:snapToGrid w:val="0"/>
      </w:rPr>
      <w:tab/>
    </w:r>
    <w:r>
      <w:rPr>
        <w:rFonts w:ascii="Arial" w:hAnsi="Arial"/>
        <w:snapToGrid w:val="0"/>
      </w:rPr>
      <w:t xml:space="preserve">Page </w:t>
    </w:r>
    <w:r>
      <w:rPr>
        <w:rFonts w:ascii="Arial" w:hAnsi="Arial"/>
        <w:snapToGrid w:val="0"/>
      </w:rPr>
      <w:fldChar w:fldCharType="begin"/>
    </w:r>
    <w:r>
      <w:rPr>
        <w:rFonts w:ascii="Arial" w:hAnsi="Arial"/>
        <w:snapToGrid w:val="0"/>
      </w:rPr>
      <w:instrText xml:space="preserve"> PAGE </w:instrText>
    </w:r>
    <w:r>
      <w:rPr>
        <w:rFonts w:ascii="Arial" w:hAnsi="Arial"/>
        <w:snapToGrid w:val="0"/>
      </w:rPr>
      <w:fldChar w:fldCharType="separate"/>
    </w:r>
    <w:r>
      <w:rPr>
        <w:rFonts w:ascii="Arial" w:hAnsi="Arial"/>
        <w:noProof/>
        <w:snapToGrid w:val="0"/>
      </w:rPr>
      <w:t>2</w:t>
    </w:r>
    <w:r>
      <w:rPr>
        <w:rFonts w:ascii="Arial" w:hAnsi="Arial"/>
        <w:snapToGrid w:val="0"/>
      </w:rPr>
      <w:fldChar w:fldCharType="end"/>
    </w:r>
    <w:r>
      <w:rPr>
        <w:rFonts w:ascii="Arial" w:hAnsi="Arial"/>
        <w:snapToGrid w:val="0"/>
      </w:rPr>
      <w:t xml:space="preserve"> of </w:t>
    </w:r>
    <w:r>
      <w:rPr>
        <w:rFonts w:ascii="Arial" w:hAnsi="Arial"/>
        <w:snapToGrid w:val="0"/>
      </w:rPr>
      <w:fldChar w:fldCharType="begin"/>
    </w:r>
    <w:r>
      <w:rPr>
        <w:rFonts w:ascii="Arial" w:hAnsi="Arial"/>
        <w:snapToGrid w:val="0"/>
      </w:rPr>
      <w:instrText xml:space="preserve"> NUMPAGES </w:instrText>
    </w:r>
    <w:r>
      <w:rPr>
        <w:rFonts w:ascii="Arial" w:hAnsi="Arial"/>
        <w:snapToGrid w:val="0"/>
      </w:rPr>
      <w:fldChar w:fldCharType="separate"/>
    </w:r>
    <w:r>
      <w:rPr>
        <w:rFonts w:ascii="Arial" w:hAnsi="Arial"/>
        <w:noProof/>
        <w:snapToGrid w:val="0"/>
      </w:rPr>
      <w:t>36</w:t>
    </w:r>
    <w:r>
      <w:rPr>
        <w:rFonts w:ascii="Arial" w:hAnsi="Arial"/>
        <w:snapToGrid w:val="0"/>
      </w:rPr>
      <w:fldChar w:fldCharType="end"/>
    </w:r>
    <w:r>
      <w:rPr>
        <w:rFonts w:ascii="Arial" w:hAnsi="Arial"/>
        <w:snapToGrid w:val="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ADA15" w14:textId="77777777" w:rsidR="000137D7" w:rsidRDefault="000137D7">
      <w:r>
        <w:separator/>
      </w:r>
    </w:p>
  </w:footnote>
  <w:footnote w:type="continuationSeparator" w:id="0">
    <w:p w14:paraId="77928EF0" w14:textId="77777777" w:rsidR="000137D7" w:rsidRDefault="000137D7">
      <w:r>
        <w:continuationSeparator/>
      </w:r>
    </w:p>
  </w:footnote>
  <w:footnote w:type="continuationNotice" w:id="1">
    <w:p w14:paraId="4779E6DF" w14:textId="77777777" w:rsidR="000137D7" w:rsidRDefault="000137D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6BCC9" w14:textId="77777777" w:rsidR="008A5D12" w:rsidRDefault="008A5D12">
    <w:pPr>
      <w:pStyle w:val="Header"/>
      <w:rPr>
        <w:rFonts w:ascii="Arial" w:hAnsi="Arial"/>
        <w:snapToGrid w:val="0"/>
      </w:rPr>
    </w:pPr>
    <w:r>
      <w:rPr>
        <w:rFonts w:ascii="Arial" w:hAnsi="Arial"/>
        <w:snapToGrid w:val="0"/>
      </w:rPr>
      <w:t>STCP01-1 Operational Switching</w:t>
    </w:r>
  </w:p>
  <w:p w14:paraId="15F5617C" w14:textId="7A6BE866" w:rsidR="008A5D12" w:rsidRDefault="008A5D12">
    <w:pPr>
      <w:pStyle w:val="Header"/>
    </w:pPr>
    <w:r>
      <w:rPr>
        <w:rFonts w:ascii="Arial" w:hAnsi="Arial"/>
        <w:snapToGrid w:val="0"/>
      </w:rPr>
      <w:t xml:space="preserve">Issue </w:t>
    </w:r>
    <w:r w:rsidR="00071A81">
      <w:rPr>
        <w:rFonts w:ascii="Arial" w:hAnsi="Arial"/>
        <w:snapToGrid w:val="0"/>
      </w:rPr>
      <w:t>0</w:t>
    </w:r>
    <w:r w:rsidR="00157A56">
      <w:rPr>
        <w:rFonts w:ascii="Arial" w:hAnsi="Arial"/>
        <w:snapToGrid w:val="0"/>
      </w:rPr>
      <w:t>1</w:t>
    </w:r>
    <w:r w:rsidR="00D270CC">
      <w:rPr>
        <w:rFonts w:ascii="Arial" w:hAnsi="Arial"/>
        <w:snapToGrid w:val="0"/>
      </w:rPr>
      <w:t>5</w:t>
    </w:r>
    <w:r w:rsidR="00157A56">
      <w:rPr>
        <w:rFonts w:ascii="Arial" w:hAnsi="Arial"/>
        <w:snapToGrid w:val="0"/>
      </w:rPr>
      <w:t xml:space="preserve"> </w:t>
    </w:r>
    <w:r w:rsidR="00532576" w:rsidRPr="0095757F">
      <w:rPr>
        <w:rFonts w:ascii="Arial" w:hAnsi="Arial"/>
        <w:snapToGrid w:val="0"/>
      </w:rPr>
      <w:t>-</w:t>
    </w:r>
    <w:r w:rsidR="00C81DF4" w:rsidRPr="0095757F">
      <w:rPr>
        <w:rFonts w:ascii="Arial" w:hAnsi="Arial"/>
        <w:snapToGrid w:val="0"/>
      </w:rPr>
      <w:t xml:space="preserve"> </w:t>
    </w:r>
    <w:r w:rsidR="0012143D">
      <w:rPr>
        <w:rFonts w:ascii="Arial" w:hAnsi="Arial"/>
        <w:snapToGrid w:val="0"/>
      </w:rPr>
      <w:t>26/11/2025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D1858"/>
    <w:multiLevelType w:val="hybridMultilevel"/>
    <w:tmpl w:val="32380842"/>
    <w:lvl w:ilvl="0" w:tplc="24149120">
      <w:start w:val="1"/>
      <w:numFmt w:val="decimal"/>
      <w:lvlText w:val="2.%1."/>
      <w:lvlJc w:val="left"/>
      <w:pPr>
        <w:tabs>
          <w:tab w:val="num" w:pos="360"/>
        </w:tabs>
        <w:ind w:left="360" w:hanging="360"/>
      </w:pPr>
      <w:rPr>
        <w:rFonts w:hint="default"/>
      </w:rPr>
    </w:lvl>
    <w:lvl w:ilvl="1" w:tplc="E016540C" w:tentative="1">
      <w:start w:val="1"/>
      <w:numFmt w:val="lowerLetter"/>
      <w:lvlText w:val="%2."/>
      <w:lvlJc w:val="left"/>
      <w:pPr>
        <w:tabs>
          <w:tab w:val="num" w:pos="1440"/>
        </w:tabs>
        <w:ind w:left="1440" w:hanging="360"/>
      </w:pPr>
    </w:lvl>
    <w:lvl w:ilvl="2" w:tplc="D9C4D382" w:tentative="1">
      <w:start w:val="1"/>
      <w:numFmt w:val="lowerRoman"/>
      <w:lvlText w:val="%3."/>
      <w:lvlJc w:val="right"/>
      <w:pPr>
        <w:tabs>
          <w:tab w:val="num" w:pos="2160"/>
        </w:tabs>
        <w:ind w:left="2160" w:hanging="180"/>
      </w:pPr>
    </w:lvl>
    <w:lvl w:ilvl="3" w:tplc="C83059E2" w:tentative="1">
      <w:start w:val="1"/>
      <w:numFmt w:val="decimal"/>
      <w:lvlText w:val="%4."/>
      <w:lvlJc w:val="left"/>
      <w:pPr>
        <w:tabs>
          <w:tab w:val="num" w:pos="2880"/>
        </w:tabs>
        <w:ind w:left="2880" w:hanging="360"/>
      </w:pPr>
    </w:lvl>
    <w:lvl w:ilvl="4" w:tplc="C09CD932" w:tentative="1">
      <w:start w:val="1"/>
      <w:numFmt w:val="lowerLetter"/>
      <w:lvlText w:val="%5."/>
      <w:lvlJc w:val="left"/>
      <w:pPr>
        <w:tabs>
          <w:tab w:val="num" w:pos="3600"/>
        </w:tabs>
        <w:ind w:left="3600" w:hanging="360"/>
      </w:pPr>
    </w:lvl>
    <w:lvl w:ilvl="5" w:tplc="D576B9A6" w:tentative="1">
      <w:start w:val="1"/>
      <w:numFmt w:val="lowerRoman"/>
      <w:lvlText w:val="%6."/>
      <w:lvlJc w:val="right"/>
      <w:pPr>
        <w:tabs>
          <w:tab w:val="num" w:pos="4320"/>
        </w:tabs>
        <w:ind w:left="4320" w:hanging="180"/>
      </w:pPr>
    </w:lvl>
    <w:lvl w:ilvl="6" w:tplc="8ECCC0B8" w:tentative="1">
      <w:start w:val="1"/>
      <w:numFmt w:val="decimal"/>
      <w:lvlText w:val="%7."/>
      <w:lvlJc w:val="left"/>
      <w:pPr>
        <w:tabs>
          <w:tab w:val="num" w:pos="5040"/>
        </w:tabs>
        <w:ind w:left="5040" w:hanging="360"/>
      </w:pPr>
    </w:lvl>
    <w:lvl w:ilvl="7" w:tplc="02A2612E" w:tentative="1">
      <w:start w:val="1"/>
      <w:numFmt w:val="lowerLetter"/>
      <w:lvlText w:val="%8."/>
      <w:lvlJc w:val="left"/>
      <w:pPr>
        <w:tabs>
          <w:tab w:val="num" w:pos="5760"/>
        </w:tabs>
        <w:ind w:left="5760" w:hanging="360"/>
      </w:pPr>
    </w:lvl>
    <w:lvl w:ilvl="8" w:tplc="9F868076" w:tentative="1">
      <w:start w:val="1"/>
      <w:numFmt w:val="lowerRoman"/>
      <w:lvlText w:val="%9."/>
      <w:lvlJc w:val="right"/>
      <w:pPr>
        <w:tabs>
          <w:tab w:val="num" w:pos="6480"/>
        </w:tabs>
        <w:ind w:left="6480" w:hanging="180"/>
      </w:pPr>
    </w:lvl>
  </w:abstractNum>
  <w:abstractNum w:abstractNumId="1"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ascii="Symbol" w:hAnsi="Symbol" w:hint="default"/>
      </w:rPr>
    </w:lvl>
  </w:abstractNum>
  <w:abstractNum w:abstractNumId="2" w15:restartNumberingAfterBreak="0">
    <w:nsid w:val="04B824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2D2C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9215B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B4210D7"/>
    <w:multiLevelType w:val="hybridMultilevel"/>
    <w:tmpl w:val="53DC8242"/>
    <w:lvl w:ilvl="0" w:tplc="B78E7232">
      <w:start w:val="1"/>
      <w:numFmt w:val="decimal"/>
      <w:lvlText w:val="2.%1."/>
      <w:lvlJc w:val="left"/>
      <w:pPr>
        <w:tabs>
          <w:tab w:val="num" w:pos="360"/>
        </w:tabs>
        <w:ind w:left="360" w:hanging="360"/>
      </w:pPr>
      <w:rPr>
        <w:rFonts w:hint="default"/>
      </w:rPr>
    </w:lvl>
    <w:lvl w:ilvl="1" w:tplc="55C2865A">
      <w:start w:val="1"/>
      <w:numFmt w:val="lowerLetter"/>
      <w:lvlText w:val="%2."/>
      <w:lvlJc w:val="left"/>
      <w:pPr>
        <w:tabs>
          <w:tab w:val="num" w:pos="1440"/>
        </w:tabs>
        <w:ind w:left="1440" w:hanging="360"/>
      </w:pPr>
    </w:lvl>
    <w:lvl w:ilvl="2" w:tplc="9320CB66" w:tentative="1">
      <w:start w:val="1"/>
      <w:numFmt w:val="lowerRoman"/>
      <w:lvlText w:val="%3."/>
      <w:lvlJc w:val="right"/>
      <w:pPr>
        <w:tabs>
          <w:tab w:val="num" w:pos="2160"/>
        </w:tabs>
        <w:ind w:left="2160" w:hanging="180"/>
      </w:pPr>
    </w:lvl>
    <w:lvl w:ilvl="3" w:tplc="96DCFC4E" w:tentative="1">
      <w:start w:val="1"/>
      <w:numFmt w:val="decimal"/>
      <w:lvlText w:val="%4."/>
      <w:lvlJc w:val="left"/>
      <w:pPr>
        <w:tabs>
          <w:tab w:val="num" w:pos="2880"/>
        </w:tabs>
        <w:ind w:left="2880" w:hanging="360"/>
      </w:pPr>
    </w:lvl>
    <w:lvl w:ilvl="4" w:tplc="D0DE8A26" w:tentative="1">
      <w:start w:val="1"/>
      <w:numFmt w:val="lowerLetter"/>
      <w:lvlText w:val="%5."/>
      <w:lvlJc w:val="left"/>
      <w:pPr>
        <w:tabs>
          <w:tab w:val="num" w:pos="3600"/>
        </w:tabs>
        <w:ind w:left="3600" w:hanging="360"/>
      </w:pPr>
    </w:lvl>
    <w:lvl w:ilvl="5" w:tplc="44C221A8" w:tentative="1">
      <w:start w:val="1"/>
      <w:numFmt w:val="lowerRoman"/>
      <w:lvlText w:val="%6."/>
      <w:lvlJc w:val="right"/>
      <w:pPr>
        <w:tabs>
          <w:tab w:val="num" w:pos="4320"/>
        </w:tabs>
        <w:ind w:left="4320" w:hanging="180"/>
      </w:pPr>
    </w:lvl>
    <w:lvl w:ilvl="6" w:tplc="85080394" w:tentative="1">
      <w:start w:val="1"/>
      <w:numFmt w:val="decimal"/>
      <w:lvlText w:val="%7."/>
      <w:lvlJc w:val="left"/>
      <w:pPr>
        <w:tabs>
          <w:tab w:val="num" w:pos="5040"/>
        </w:tabs>
        <w:ind w:left="5040" w:hanging="360"/>
      </w:pPr>
    </w:lvl>
    <w:lvl w:ilvl="7" w:tplc="9DECCCE2" w:tentative="1">
      <w:start w:val="1"/>
      <w:numFmt w:val="lowerLetter"/>
      <w:lvlText w:val="%8."/>
      <w:lvlJc w:val="left"/>
      <w:pPr>
        <w:tabs>
          <w:tab w:val="num" w:pos="5760"/>
        </w:tabs>
        <w:ind w:left="5760" w:hanging="360"/>
      </w:pPr>
    </w:lvl>
    <w:lvl w:ilvl="8" w:tplc="85D00B52" w:tentative="1">
      <w:start w:val="1"/>
      <w:numFmt w:val="lowerRoman"/>
      <w:lvlText w:val="%9."/>
      <w:lvlJc w:val="right"/>
      <w:pPr>
        <w:tabs>
          <w:tab w:val="num" w:pos="6480"/>
        </w:tabs>
        <w:ind w:left="6480" w:hanging="180"/>
      </w:pPr>
    </w:lvl>
  </w:abstractNum>
  <w:abstractNum w:abstractNumId="6" w15:restartNumberingAfterBreak="0">
    <w:nsid w:val="108867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0DF609F"/>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8" w15:restartNumberingAfterBreak="0">
    <w:nsid w:val="131E2C6A"/>
    <w:multiLevelType w:val="hybridMultilevel"/>
    <w:tmpl w:val="36B2D2AC"/>
    <w:lvl w:ilvl="0" w:tplc="88E0878C">
      <w:start w:val="1"/>
      <w:numFmt w:val="bullet"/>
      <w:lvlText w:val=""/>
      <w:lvlJc w:val="left"/>
      <w:pPr>
        <w:tabs>
          <w:tab w:val="num" w:pos="1080"/>
        </w:tabs>
        <w:ind w:left="1080" w:hanging="360"/>
      </w:pPr>
      <w:rPr>
        <w:rFonts w:ascii="Symbol" w:hAnsi="Symbol" w:hint="default"/>
      </w:rPr>
    </w:lvl>
    <w:lvl w:ilvl="1" w:tplc="6E52DC48" w:tentative="1">
      <w:start w:val="1"/>
      <w:numFmt w:val="bullet"/>
      <w:lvlText w:val="o"/>
      <w:lvlJc w:val="left"/>
      <w:pPr>
        <w:tabs>
          <w:tab w:val="num" w:pos="1800"/>
        </w:tabs>
        <w:ind w:left="1800" w:hanging="360"/>
      </w:pPr>
      <w:rPr>
        <w:rFonts w:ascii="Courier New" w:hAnsi="Courier New" w:hint="default"/>
      </w:rPr>
    </w:lvl>
    <w:lvl w:ilvl="2" w:tplc="45EA7ABC" w:tentative="1">
      <w:start w:val="1"/>
      <w:numFmt w:val="bullet"/>
      <w:lvlText w:val=""/>
      <w:lvlJc w:val="left"/>
      <w:pPr>
        <w:tabs>
          <w:tab w:val="num" w:pos="2520"/>
        </w:tabs>
        <w:ind w:left="2520" w:hanging="360"/>
      </w:pPr>
      <w:rPr>
        <w:rFonts w:ascii="Wingdings" w:hAnsi="Wingdings" w:hint="default"/>
      </w:rPr>
    </w:lvl>
    <w:lvl w:ilvl="3" w:tplc="E912F2A4" w:tentative="1">
      <w:start w:val="1"/>
      <w:numFmt w:val="bullet"/>
      <w:lvlText w:val=""/>
      <w:lvlJc w:val="left"/>
      <w:pPr>
        <w:tabs>
          <w:tab w:val="num" w:pos="3240"/>
        </w:tabs>
        <w:ind w:left="3240" w:hanging="360"/>
      </w:pPr>
      <w:rPr>
        <w:rFonts w:ascii="Symbol" w:hAnsi="Symbol" w:hint="default"/>
      </w:rPr>
    </w:lvl>
    <w:lvl w:ilvl="4" w:tplc="3E2CA6F4" w:tentative="1">
      <w:start w:val="1"/>
      <w:numFmt w:val="bullet"/>
      <w:lvlText w:val="o"/>
      <w:lvlJc w:val="left"/>
      <w:pPr>
        <w:tabs>
          <w:tab w:val="num" w:pos="3960"/>
        </w:tabs>
        <w:ind w:left="3960" w:hanging="360"/>
      </w:pPr>
      <w:rPr>
        <w:rFonts w:ascii="Courier New" w:hAnsi="Courier New" w:hint="default"/>
      </w:rPr>
    </w:lvl>
    <w:lvl w:ilvl="5" w:tplc="5094B7B6" w:tentative="1">
      <w:start w:val="1"/>
      <w:numFmt w:val="bullet"/>
      <w:lvlText w:val=""/>
      <w:lvlJc w:val="left"/>
      <w:pPr>
        <w:tabs>
          <w:tab w:val="num" w:pos="4680"/>
        </w:tabs>
        <w:ind w:left="4680" w:hanging="360"/>
      </w:pPr>
      <w:rPr>
        <w:rFonts w:ascii="Wingdings" w:hAnsi="Wingdings" w:hint="default"/>
      </w:rPr>
    </w:lvl>
    <w:lvl w:ilvl="6" w:tplc="6F28F0D6" w:tentative="1">
      <w:start w:val="1"/>
      <w:numFmt w:val="bullet"/>
      <w:lvlText w:val=""/>
      <w:lvlJc w:val="left"/>
      <w:pPr>
        <w:tabs>
          <w:tab w:val="num" w:pos="5400"/>
        </w:tabs>
        <w:ind w:left="5400" w:hanging="360"/>
      </w:pPr>
      <w:rPr>
        <w:rFonts w:ascii="Symbol" w:hAnsi="Symbol" w:hint="default"/>
      </w:rPr>
    </w:lvl>
    <w:lvl w:ilvl="7" w:tplc="E28E1AD2" w:tentative="1">
      <w:start w:val="1"/>
      <w:numFmt w:val="bullet"/>
      <w:lvlText w:val="o"/>
      <w:lvlJc w:val="left"/>
      <w:pPr>
        <w:tabs>
          <w:tab w:val="num" w:pos="6120"/>
        </w:tabs>
        <w:ind w:left="6120" w:hanging="360"/>
      </w:pPr>
      <w:rPr>
        <w:rFonts w:ascii="Courier New" w:hAnsi="Courier New" w:hint="default"/>
      </w:rPr>
    </w:lvl>
    <w:lvl w:ilvl="8" w:tplc="53A0ADD8"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3E327CA"/>
    <w:multiLevelType w:val="multilevel"/>
    <w:tmpl w:val="700E5B8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14E01BA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3D48AF"/>
    <w:multiLevelType w:val="hybridMultilevel"/>
    <w:tmpl w:val="4EB85D08"/>
    <w:lvl w:ilvl="0" w:tplc="B764232E">
      <w:start w:val="1"/>
      <w:numFmt w:val="decimal"/>
      <w:lvlText w:val="%1."/>
      <w:lvlJc w:val="left"/>
      <w:pPr>
        <w:tabs>
          <w:tab w:val="num" w:pos="360"/>
        </w:tabs>
        <w:ind w:left="360" w:hanging="360"/>
      </w:pPr>
    </w:lvl>
    <w:lvl w:ilvl="1" w:tplc="00D68952" w:tentative="1">
      <w:start w:val="1"/>
      <w:numFmt w:val="lowerLetter"/>
      <w:lvlText w:val="%2."/>
      <w:lvlJc w:val="left"/>
      <w:pPr>
        <w:tabs>
          <w:tab w:val="num" w:pos="1080"/>
        </w:tabs>
        <w:ind w:left="1080" w:hanging="360"/>
      </w:pPr>
    </w:lvl>
    <w:lvl w:ilvl="2" w:tplc="B7E21254" w:tentative="1">
      <w:start w:val="1"/>
      <w:numFmt w:val="lowerRoman"/>
      <w:lvlText w:val="%3."/>
      <w:lvlJc w:val="right"/>
      <w:pPr>
        <w:tabs>
          <w:tab w:val="num" w:pos="1800"/>
        </w:tabs>
        <w:ind w:left="1800" w:hanging="180"/>
      </w:pPr>
    </w:lvl>
    <w:lvl w:ilvl="3" w:tplc="89145A0C" w:tentative="1">
      <w:start w:val="1"/>
      <w:numFmt w:val="decimal"/>
      <w:lvlText w:val="%4."/>
      <w:lvlJc w:val="left"/>
      <w:pPr>
        <w:tabs>
          <w:tab w:val="num" w:pos="2520"/>
        </w:tabs>
        <w:ind w:left="2520" w:hanging="360"/>
      </w:pPr>
    </w:lvl>
    <w:lvl w:ilvl="4" w:tplc="14DEFC76" w:tentative="1">
      <w:start w:val="1"/>
      <w:numFmt w:val="lowerLetter"/>
      <w:lvlText w:val="%5."/>
      <w:lvlJc w:val="left"/>
      <w:pPr>
        <w:tabs>
          <w:tab w:val="num" w:pos="3240"/>
        </w:tabs>
        <w:ind w:left="3240" w:hanging="360"/>
      </w:pPr>
    </w:lvl>
    <w:lvl w:ilvl="5" w:tplc="CC707DFE" w:tentative="1">
      <w:start w:val="1"/>
      <w:numFmt w:val="lowerRoman"/>
      <w:lvlText w:val="%6."/>
      <w:lvlJc w:val="right"/>
      <w:pPr>
        <w:tabs>
          <w:tab w:val="num" w:pos="3960"/>
        </w:tabs>
        <w:ind w:left="3960" w:hanging="180"/>
      </w:pPr>
    </w:lvl>
    <w:lvl w:ilvl="6" w:tplc="F696740A" w:tentative="1">
      <w:start w:val="1"/>
      <w:numFmt w:val="decimal"/>
      <w:lvlText w:val="%7."/>
      <w:lvlJc w:val="left"/>
      <w:pPr>
        <w:tabs>
          <w:tab w:val="num" w:pos="4680"/>
        </w:tabs>
        <w:ind w:left="4680" w:hanging="360"/>
      </w:pPr>
    </w:lvl>
    <w:lvl w:ilvl="7" w:tplc="00BED09A" w:tentative="1">
      <w:start w:val="1"/>
      <w:numFmt w:val="lowerLetter"/>
      <w:lvlText w:val="%8."/>
      <w:lvlJc w:val="left"/>
      <w:pPr>
        <w:tabs>
          <w:tab w:val="num" w:pos="5400"/>
        </w:tabs>
        <w:ind w:left="5400" w:hanging="360"/>
      </w:pPr>
    </w:lvl>
    <w:lvl w:ilvl="8" w:tplc="3744883A" w:tentative="1">
      <w:start w:val="1"/>
      <w:numFmt w:val="lowerRoman"/>
      <w:lvlText w:val="%9."/>
      <w:lvlJc w:val="right"/>
      <w:pPr>
        <w:tabs>
          <w:tab w:val="num" w:pos="6120"/>
        </w:tabs>
        <w:ind w:left="6120" w:hanging="180"/>
      </w:pPr>
    </w:lvl>
  </w:abstractNum>
  <w:abstractNum w:abstractNumId="12" w15:restartNumberingAfterBreak="0">
    <w:nsid w:val="1DC11B8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BF117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12E2711"/>
    <w:multiLevelType w:val="hybridMultilevel"/>
    <w:tmpl w:val="042EC2FC"/>
    <w:lvl w:ilvl="0" w:tplc="5652F9B0">
      <w:start w:val="1"/>
      <w:numFmt w:val="decimal"/>
      <w:lvlText w:val="1.%1."/>
      <w:lvlJc w:val="left"/>
      <w:pPr>
        <w:tabs>
          <w:tab w:val="num" w:pos="360"/>
        </w:tabs>
        <w:ind w:left="360" w:hanging="360"/>
      </w:pPr>
      <w:rPr>
        <w:rFonts w:hint="default"/>
      </w:rPr>
    </w:lvl>
    <w:lvl w:ilvl="1" w:tplc="890C3B4E" w:tentative="1">
      <w:start w:val="1"/>
      <w:numFmt w:val="lowerLetter"/>
      <w:lvlText w:val="%2."/>
      <w:lvlJc w:val="left"/>
      <w:pPr>
        <w:tabs>
          <w:tab w:val="num" w:pos="1440"/>
        </w:tabs>
        <w:ind w:left="1440" w:hanging="360"/>
      </w:pPr>
    </w:lvl>
    <w:lvl w:ilvl="2" w:tplc="7FF07E2E" w:tentative="1">
      <w:start w:val="1"/>
      <w:numFmt w:val="lowerRoman"/>
      <w:lvlText w:val="%3."/>
      <w:lvlJc w:val="right"/>
      <w:pPr>
        <w:tabs>
          <w:tab w:val="num" w:pos="2160"/>
        </w:tabs>
        <w:ind w:left="2160" w:hanging="180"/>
      </w:pPr>
    </w:lvl>
    <w:lvl w:ilvl="3" w:tplc="1D7EC754" w:tentative="1">
      <w:start w:val="1"/>
      <w:numFmt w:val="decimal"/>
      <w:lvlText w:val="%4."/>
      <w:lvlJc w:val="left"/>
      <w:pPr>
        <w:tabs>
          <w:tab w:val="num" w:pos="2880"/>
        </w:tabs>
        <w:ind w:left="2880" w:hanging="360"/>
      </w:pPr>
    </w:lvl>
    <w:lvl w:ilvl="4" w:tplc="7CAAE180" w:tentative="1">
      <w:start w:val="1"/>
      <w:numFmt w:val="lowerLetter"/>
      <w:lvlText w:val="%5."/>
      <w:lvlJc w:val="left"/>
      <w:pPr>
        <w:tabs>
          <w:tab w:val="num" w:pos="3600"/>
        </w:tabs>
        <w:ind w:left="3600" w:hanging="360"/>
      </w:pPr>
    </w:lvl>
    <w:lvl w:ilvl="5" w:tplc="B0E0F46A" w:tentative="1">
      <w:start w:val="1"/>
      <w:numFmt w:val="lowerRoman"/>
      <w:lvlText w:val="%6."/>
      <w:lvlJc w:val="right"/>
      <w:pPr>
        <w:tabs>
          <w:tab w:val="num" w:pos="4320"/>
        </w:tabs>
        <w:ind w:left="4320" w:hanging="180"/>
      </w:pPr>
    </w:lvl>
    <w:lvl w:ilvl="6" w:tplc="1024B59C" w:tentative="1">
      <w:start w:val="1"/>
      <w:numFmt w:val="decimal"/>
      <w:lvlText w:val="%7."/>
      <w:lvlJc w:val="left"/>
      <w:pPr>
        <w:tabs>
          <w:tab w:val="num" w:pos="5040"/>
        </w:tabs>
        <w:ind w:left="5040" w:hanging="360"/>
      </w:pPr>
    </w:lvl>
    <w:lvl w:ilvl="7" w:tplc="B5867ABE" w:tentative="1">
      <w:start w:val="1"/>
      <w:numFmt w:val="lowerLetter"/>
      <w:lvlText w:val="%8."/>
      <w:lvlJc w:val="left"/>
      <w:pPr>
        <w:tabs>
          <w:tab w:val="num" w:pos="5760"/>
        </w:tabs>
        <w:ind w:left="5760" w:hanging="360"/>
      </w:pPr>
    </w:lvl>
    <w:lvl w:ilvl="8" w:tplc="64B04EA8" w:tentative="1">
      <w:start w:val="1"/>
      <w:numFmt w:val="lowerRoman"/>
      <w:lvlText w:val="%9."/>
      <w:lvlJc w:val="right"/>
      <w:pPr>
        <w:tabs>
          <w:tab w:val="num" w:pos="6480"/>
        </w:tabs>
        <w:ind w:left="6480" w:hanging="180"/>
      </w:pPr>
    </w:lvl>
  </w:abstractNum>
  <w:abstractNum w:abstractNumId="15" w15:restartNumberingAfterBreak="0">
    <w:nsid w:val="2876664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BF46A0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E0C455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EA07AB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6410C83"/>
    <w:multiLevelType w:val="multilevel"/>
    <w:tmpl w:val="4738C42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0" w15:restartNumberingAfterBreak="0">
    <w:nsid w:val="37893A7F"/>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1" w15:restartNumberingAfterBreak="0">
    <w:nsid w:val="39A936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B014A82"/>
    <w:multiLevelType w:val="hybridMultilevel"/>
    <w:tmpl w:val="22D6EB54"/>
    <w:lvl w:ilvl="0" w:tplc="7D243DEC">
      <w:start w:val="1"/>
      <w:numFmt w:val="decimal"/>
      <w:lvlText w:val="%1."/>
      <w:lvlJc w:val="left"/>
      <w:pPr>
        <w:tabs>
          <w:tab w:val="num" w:pos="360"/>
        </w:tabs>
        <w:ind w:left="360" w:hanging="360"/>
      </w:pPr>
    </w:lvl>
    <w:lvl w:ilvl="1" w:tplc="0F045094" w:tentative="1">
      <w:start w:val="1"/>
      <w:numFmt w:val="lowerLetter"/>
      <w:lvlText w:val="%2."/>
      <w:lvlJc w:val="left"/>
      <w:pPr>
        <w:tabs>
          <w:tab w:val="num" w:pos="1080"/>
        </w:tabs>
        <w:ind w:left="1080" w:hanging="360"/>
      </w:pPr>
    </w:lvl>
    <w:lvl w:ilvl="2" w:tplc="94ACF74C" w:tentative="1">
      <w:start w:val="1"/>
      <w:numFmt w:val="lowerRoman"/>
      <w:lvlText w:val="%3."/>
      <w:lvlJc w:val="right"/>
      <w:pPr>
        <w:tabs>
          <w:tab w:val="num" w:pos="1800"/>
        </w:tabs>
        <w:ind w:left="1800" w:hanging="180"/>
      </w:pPr>
    </w:lvl>
    <w:lvl w:ilvl="3" w:tplc="CBD2E362" w:tentative="1">
      <w:start w:val="1"/>
      <w:numFmt w:val="decimal"/>
      <w:lvlText w:val="%4."/>
      <w:lvlJc w:val="left"/>
      <w:pPr>
        <w:tabs>
          <w:tab w:val="num" w:pos="2520"/>
        </w:tabs>
        <w:ind w:left="2520" w:hanging="360"/>
      </w:pPr>
    </w:lvl>
    <w:lvl w:ilvl="4" w:tplc="E7787F30" w:tentative="1">
      <w:start w:val="1"/>
      <w:numFmt w:val="lowerLetter"/>
      <w:lvlText w:val="%5."/>
      <w:lvlJc w:val="left"/>
      <w:pPr>
        <w:tabs>
          <w:tab w:val="num" w:pos="3240"/>
        </w:tabs>
        <w:ind w:left="3240" w:hanging="360"/>
      </w:pPr>
    </w:lvl>
    <w:lvl w:ilvl="5" w:tplc="F578AC44" w:tentative="1">
      <w:start w:val="1"/>
      <w:numFmt w:val="lowerRoman"/>
      <w:lvlText w:val="%6."/>
      <w:lvlJc w:val="right"/>
      <w:pPr>
        <w:tabs>
          <w:tab w:val="num" w:pos="3960"/>
        </w:tabs>
        <w:ind w:left="3960" w:hanging="180"/>
      </w:pPr>
    </w:lvl>
    <w:lvl w:ilvl="6" w:tplc="16FC129E" w:tentative="1">
      <w:start w:val="1"/>
      <w:numFmt w:val="decimal"/>
      <w:lvlText w:val="%7."/>
      <w:lvlJc w:val="left"/>
      <w:pPr>
        <w:tabs>
          <w:tab w:val="num" w:pos="4680"/>
        </w:tabs>
        <w:ind w:left="4680" w:hanging="360"/>
      </w:pPr>
    </w:lvl>
    <w:lvl w:ilvl="7" w:tplc="73E6BE26" w:tentative="1">
      <w:start w:val="1"/>
      <w:numFmt w:val="lowerLetter"/>
      <w:lvlText w:val="%8."/>
      <w:lvlJc w:val="left"/>
      <w:pPr>
        <w:tabs>
          <w:tab w:val="num" w:pos="5400"/>
        </w:tabs>
        <w:ind w:left="5400" w:hanging="360"/>
      </w:pPr>
    </w:lvl>
    <w:lvl w:ilvl="8" w:tplc="43C8B52C" w:tentative="1">
      <w:start w:val="1"/>
      <w:numFmt w:val="lowerRoman"/>
      <w:lvlText w:val="%9."/>
      <w:lvlJc w:val="right"/>
      <w:pPr>
        <w:tabs>
          <w:tab w:val="num" w:pos="6120"/>
        </w:tabs>
        <w:ind w:left="6120" w:hanging="180"/>
      </w:pPr>
    </w:lvl>
  </w:abstractNum>
  <w:abstractNum w:abstractNumId="23" w15:restartNumberingAfterBreak="0">
    <w:nsid w:val="40D141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2A56B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3112454"/>
    <w:multiLevelType w:val="singleLevel"/>
    <w:tmpl w:val="85AEDC0A"/>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44136A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9A61E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6FC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DC00E48"/>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0" w15:restartNumberingAfterBreak="0">
    <w:nsid w:val="4EF564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1555DFA"/>
    <w:multiLevelType w:val="hybridMultilevel"/>
    <w:tmpl w:val="0E6211B6"/>
    <w:lvl w:ilvl="0" w:tplc="FB3480AE">
      <w:start w:val="1"/>
      <w:numFmt w:val="decimal"/>
      <w:lvlText w:val="%1."/>
      <w:lvlJc w:val="left"/>
      <w:pPr>
        <w:tabs>
          <w:tab w:val="num" w:pos="360"/>
        </w:tabs>
        <w:ind w:left="360" w:hanging="360"/>
      </w:pPr>
    </w:lvl>
    <w:lvl w:ilvl="1" w:tplc="04F6A958" w:tentative="1">
      <w:start w:val="1"/>
      <w:numFmt w:val="lowerLetter"/>
      <w:lvlText w:val="%2."/>
      <w:lvlJc w:val="left"/>
      <w:pPr>
        <w:tabs>
          <w:tab w:val="num" w:pos="1080"/>
        </w:tabs>
        <w:ind w:left="1080" w:hanging="360"/>
      </w:pPr>
    </w:lvl>
    <w:lvl w:ilvl="2" w:tplc="47D8C0A2" w:tentative="1">
      <w:start w:val="1"/>
      <w:numFmt w:val="lowerRoman"/>
      <w:lvlText w:val="%3."/>
      <w:lvlJc w:val="right"/>
      <w:pPr>
        <w:tabs>
          <w:tab w:val="num" w:pos="1800"/>
        </w:tabs>
        <w:ind w:left="1800" w:hanging="180"/>
      </w:pPr>
    </w:lvl>
    <w:lvl w:ilvl="3" w:tplc="95066C86" w:tentative="1">
      <w:start w:val="1"/>
      <w:numFmt w:val="decimal"/>
      <w:lvlText w:val="%4."/>
      <w:lvlJc w:val="left"/>
      <w:pPr>
        <w:tabs>
          <w:tab w:val="num" w:pos="2520"/>
        </w:tabs>
        <w:ind w:left="2520" w:hanging="360"/>
      </w:pPr>
    </w:lvl>
    <w:lvl w:ilvl="4" w:tplc="C29A446C" w:tentative="1">
      <w:start w:val="1"/>
      <w:numFmt w:val="lowerLetter"/>
      <w:lvlText w:val="%5."/>
      <w:lvlJc w:val="left"/>
      <w:pPr>
        <w:tabs>
          <w:tab w:val="num" w:pos="3240"/>
        </w:tabs>
        <w:ind w:left="3240" w:hanging="360"/>
      </w:pPr>
    </w:lvl>
    <w:lvl w:ilvl="5" w:tplc="5EAC5BF8" w:tentative="1">
      <w:start w:val="1"/>
      <w:numFmt w:val="lowerRoman"/>
      <w:lvlText w:val="%6."/>
      <w:lvlJc w:val="right"/>
      <w:pPr>
        <w:tabs>
          <w:tab w:val="num" w:pos="3960"/>
        </w:tabs>
        <w:ind w:left="3960" w:hanging="180"/>
      </w:pPr>
    </w:lvl>
    <w:lvl w:ilvl="6" w:tplc="BB067C28" w:tentative="1">
      <w:start w:val="1"/>
      <w:numFmt w:val="decimal"/>
      <w:lvlText w:val="%7."/>
      <w:lvlJc w:val="left"/>
      <w:pPr>
        <w:tabs>
          <w:tab w:val="num" w:pos="4680"/>
        </w:tabs>
        <w:ind w:left="4680" w:hanging="360"/>
      </w:pPr>
    </w:lvl>
    <w:lvl w:ilvl="7" w:tplc="9BC687E4" w:tentative="1">
      <w:start w:val="1"/>
      <w:numFmt w:val="lowerLetter"/>
      <w:lvlText w:val="%8."/>
      <w:lvlJc w:val="left"/>
      <w:pPr>
        <w:tabs>
          <w:tab w:val="num" w:pos="5400"/>
        </w:tabs>
        <w:ind w:left="5400" w:hanging="360"/>
      </w:pPr>
    </w:lvl>
    <w:lvl w:ilvl="8" w:tplc="97D8E354" w:tentative="1">
      <w:start w:val="1"/>
      <w:numFmt w:val="lowerRoman"/>
      <w:lvlText w:val="%9."/>
      <w:lvlJc w:val="right"/>
      <w:pPr>
        <w:tabs>
          <w:tab w:val="num" w:pos="6120"/>
        </w:tabs>
        <w:ind w:left="6120" w:hanging="180"/>
      </w:pPr>
    </w:lvl>
  </w:abstractNum>
  <w:abstractNum w:abstractNumId="32" w15:restartNumberingAfterBreak="0">
    <w:nsid w:val="54586F28"/>
    <w:multiLevelType w:val="hybridMultilevel"/>
    <w:tmpl w:val="5830A20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cs="Courier New" w:hint="default"/>
      </w:rPr>
    </w:lvl>
    <w:lvl w:ilvl="8" w:tplc="08090005">
      <w:start w:val="1"/>
      <w:numFmt w:val="bullet"/>
      <w:lvlText w:val=""/>
      <w:lvlJc w:val="left"/>
      <w:pPr>
        <w:ind w:left="6540" w:hanging="360"/>
      </w:pPr>
      <w:rPr>
        <w:rFonts w:ascii="Wingdings" w:hAnsi="Wingdings" w:hint="default"/>
      </w:rPr>
    </w:lvl>
  </w:abstractNum>
  <w:abstractNum w:abstractNumId="33" w15:restartNumberingAfterBreak="0">
    <w:nsid w:val="546E345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7C91035"/>
    <w:multiLevelType w:val="multilevel"/>
    <w:tmpl w:val="0130E23A"/>
    <w:lvl w:ilvl="0">
      <w:start w:val="1"/>
      <w:numFmt w:val="bullet"/>
      <w:lvlText w:val=""/>
      <w:lvlJc w:val="left"/>
      <w:pPr>
        <w:tabs>
          <w:tab w:val="num" w:pos="360"/>
        </w:tabs>
        <w:ind w:left="360" w:hanging="360"/>
      </w:pPr>
      <w:rPr>
        <w:rFonts w:ascii="Symbol" w:hAnsi="Symbol" w:hint="default"/>
      </w:r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5" w15:restartNumberingAfterBreak="0">
    <w:nsid w:val="5B0C280A"/>
    <w:multiLevelType w:val="hybridMultilevel"/>
    <w:tmpl w:val="A3BAB3D2"/>
    <w:lvl w:ilvl="0" w:tplc="D3D05906">
      <w:start w:val="1"/>
      <w:numFmt w:val="bullet"/>
      <w:lvlText w:val=""/>
      <w:lvlJc w:val="left"/>
      <w:pPr>
        <w:tabs>
          <w:tab w:val="num" w:pos="1080"/>
        </w:tabs>
        <w:ind w:left="1080" w:hanging="360"/>
      </w:pPr>
      <w:rPr>
        <w:rFonts w:ascii="Symbol" w:hAnsi="Symbol" w:hint="default"/>
      </w:rPr>
    </w:lvl>
    <w:lvl w:ilvl="1" w:tplc="9AC89140" w:tentative="1">
      <w:start w:val="1"/>
      <w:numFmt w:val="bullet"/>
      <w:lvlText w:val="o"/>
      <w:lvlJc w:val="left"/>
      <w:pPr>
        <w:tabs>
          <w:tab w:val="num" w:pos="1800"/>
        </w:tabs>
        <w:ind w:left="1800" w:hanging="360"/>
      </w:pPr>
      <w:rPr>
        <w:rFonts w:ascii="Courier New" w:hAnsi="Courier New" w:hint="default"/>
      </w:rPr>
    </w:lvl>
    <w:lvl w:ilvl="2" w:tplc="CE5C34C2" w:tentative="1">
      <w:start w:val="1"/>
      <w:numFmt w:val="bullet"/>
      <w:lvlText w:val=""/>
      <w:lvlJc w:val="left"/>
      <w:pPr>
        <w:tabs>
          <w:tab w:val="num" w:pos="2520"/>
        </w:tabs>
        <w:ind w:left="2520" w:hanging="360"/>
      </w:pPr>
      <w:rPr>
        <w:rFonts w:ascii="Wingdings" w:hAnsi="Wingdings" w:hint="default"/>
      </w:rPr>
    </w:lvl>
    <w:lvl w:ilvl="3" w:tplc="806ACFC2" w:tentative="1">
      <w:start w:val="1"/>
      <w:numFmt w:val="bullet"/>
      <w:lvlText w:val=""/>
      <w:lvlJc w:val="left"/>
      <w:pPr>
        <w:tabs>
          <w:tab w:val="num" w:pos="3240"/>
        </w:tabs>
        <w:ind w:left="3240" w:hanging="360"/>
      </w:pPr>
      <w:rPr>
        <w:rFonts w:ascii="Symbol" w:hAnsi="Symbol" w:hint="default"/>
      </w:rPr>
    </w:lvl>
    <w:lvl w:ilvl="4" w:tplc="FF40E17E" w:tentative="1">
      <w:start w:val="1"/>
      <w:numFmt w:val="bullet"/>
      <w:lvlText w:val="o"/>
      <w:lvlJc w:val="left"/>
      <w:pPr>
        <w:tabs>
          <w:tab w:val="num" w:pos="3960"/>
        </w:tabs>
        <w:ind w:left="3960" w:hanging="360"/>
      </w:pPr>
      <w:rPr>
        <w:rFonts w:ascii="Courier New" w:hAnsi="Courier New" w:hint="default"/>
      </w:rPr>
    </w:lvl>
    <w:lvl w:ilvl="5" w:tplc="195AF488" w:tentative="1">
      <w:start w:val="1"/>
      <w:numFmt w:val="bullet"/>
      <w:lvlText w:val=""/>
      <w:lvlJc w:val="left"/>
      <w:pPr>
        <w:tabs>
          <w:tab w:val="num" w:pos="4680"/>
        </w:tabs>
        <w:ind w:left="4680" w:hanging="360"/>
      </w:pPr>
      <w:rPr>
        <w:rFonts w:ascii="Wingdings" w:hAnsi="Wingdings" w:hint="default"/>
      </w:rPr>
    </w:lvl>
    <w:lvl w:ilvl="6" w:tplc="C25AA230" w:tentative="1">
      <w:start w:val="1"/>
      <w:numFmt w:val="bullet"/>
      <w:lvlText w:val=""/>
      <w:lvlJc w:val="left"/>
      <w:pPr>
        <w:tabs>
          <w:tab w:val="num" w:pos="5400"/>
        </w:tabs>
        <w:ind w:left="5400" w:hanging="360"/>
      </w:pPr>
      <w:rPr>
        <w:rFonts w:ascii="Symbol" w:hAnsi="Symbol" w:hint="default"/>
      </w:rPr>
    </w:lvl>
    <w:lvl w:ilvl="7" w:tplc="8800D57E" w:tentative="1">
      <w:start w:val="1"/>
      <w:numFmt w:val="bullet"/>
      <w:lvlText w:val="o"/>
      <w:lvlJc w:val="left"/>
      <w:pPr>
        <w:tabs>
          <w:tab w:val="num" w:pos="6120"/>
        </w:tabs>
        <w:ind w:left="6120" w:hanging="360"/>
      </w:pPr>
      <w:rPr>
        <w:rFonts w:ascii="Courier New" w:hAnsi="Courier New" w:hint="default"/>
      </w:rPr>
    </w:lvl>
    <w:lvl w:ilvl="8" w:tplc="FE5A6FF6"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5E290BD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EE8475E"/>
    <w:multiLevelType w:val="hybridMultilevel"/>
    <w:tmpl w:val="4CE4541A"/>
    <w:lvl w:ilvl="0" w:tplc="0A9ECFF8">
      <w:start w:val="1"/>
      <w:numFmt w:val="decimal"/>
      <w:lvlText w:val="2.%1."/>
      <w:lvlJc w:val="left"/>
      <w:pPr>
        <w:tabs>
          <w:tab w:val="num" w:pos="360"/>
        </w:tabs>
        <w:ind w:left="360" w:hanging="360"/>
      </w:pPr>
      <w:rPr>
        <w:rFonts w:hint="default"/>
      </w:rPr>
    </w:lvl>
    <w:lvl w:ilvl="1" w:tplc="D9E24FA4" w:tentative="1">
      <w:start w:val="1"/>
      <w:numFmt w:val="lowerLetter"/>
      <w:lvlText w:val="%2."/>
      <w:lvlJc w:val="left"/>
      <w:pPr>
        <w:tabs>
          <w:tab w:val="num" w:pos="1440"/>
        </w:tabs>
        <w:ind w:left="1440" w:hanging="360"/>
      </w:pPr>
    </w:lvl>
    <w:lvl w:ilvl="2" w:tplc="ACD63928" w:tentative="1">
      <w:start w:val="1"/>
      <w:numFmt w:val="lowerRoman"/>
      <w:lvlText w:val="%3."/>
      <w:lvlJc w:val="right"/>
      <w:pPr>
        <w:tabs>
          <w:tab w:val="num" w:pos="2160"/>
        </w:tabs>
        <w:ind w:left="2160" w:hanging="180"/>
      </w:pPr>
    </w:lvl>
    <w:lvl w:ilvl="3" w:tplc="1E782B26" w:tentative="1">
      <w:start w:val="1"/>
      <w:numFmt w:val="decimal"/>
      <w:lvlText w:val="%4."/>
      <w:lvlJc w:val="left"/>
      <w:pPr>
        <w:tabs>
          <w:tab w:val="num" w:pos="2880"/>
        </w:tabs>
        <w:ind w:left="2880" w:hanging="360"/>
      </w:pPr>
    </w:lvl>
    <w:lvl w:ilvl="4" w:tplc="C1E2B24A" w:tentative="1">
      <w:start w:val="1"/>
      <w:numFmt w:val="lowerLetter"/>
      <w:lvlText w:val="%5."/>
      <w:lvlJc w:val="left"/>
      <w:pPr>
        <w:tabs>
          <w:tab w:val="num" w:pos="3600"/>
        </w:tabs>
        <w:ind w:left="3600" w:hanging="360"/>
      </w:pPr>
    </w:lvl>
    <w:lvl w:ilvl="5" w:tplc="63F290EE" w:tentative="1">
      <w:start w:val="1"/>
      <w:numFmt w:val="lowerRoman"/>
      <w:lvlText w:val="%6."/>
      <w:lvlJc w:val="right"/>
      <w:pPr>
        <w:tabs>
          <w:tab w:val="num" w:pos="4320"/>
        </w:tabs>
        <w:ind w:left="4320" w:hanging="180"/>
      </w:pPr>
    </w:lvl>
    <w:lvl w:ilvl="6" w:tplc="9EE418A2" w:tentative="1">
      <w:start w:val="1"/>
      <w:numFmt w:val="decimal"/>
      <w:lvlText w:val="%7."/>
      <w:lvlJc w:val="left"/>
      <w:pPr>
        <w:tabs>
          <w:tab w:val="num" w:pos="5040"/>
        </w:tabs>
        <w:ind w:left="5040" w:hanging="360"/>
      </w:pPr>
    </w:lvl>
    <w:lvl w:ilvl="7" w:tplc="8320D3D0" w:tentative="1">
      <w:start w:val="1"/>
      <w:numFmt w:val="lowerLetter"/>
      <w:lvlText w:val="%8."/>
      <w:lvlJc w:val="left"/>
      <w:pPr>
        <w:tabs>
          <w:tab w:val="num" w:pos="5760"/>
        </w:tabs>
        <w:ind w:left="5760" w:hanging="360"/>
      </w:pPr>
    </w:lvl>
    <w:lvl w:ilvl="8" w:tplc="79C84966" w:tentative="1">
      <w:start w:val="1"/>
      <w:numFmt w:val="lowerRoman"/>
      <w:lvlText w:val="%9."/>
      <w:lvlJc w:val="right"/>
      <w:pPr>
        <w:tabs>
          <w:tab w:val="num" w:pos="6480"/>
        </w:tabs>
        <w:ind w:left="6480" w:hanging="180"/>
      </w:pPr>
    </w:lvl>
  </w:abstractNum>
  <w:abstractNum w:abstractNumId="38" w15:restartNumberingAfterBreak="0">
    <w:nsid w:val="5FB4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1C47600"/>
    <w:multiLevelType w:val="multilevel"/>
    <w:tmpl w:val="1AE2B7EA"/>
    <w:lvl w:ilvl="0">
      <w:start w:val="3"/>
      <w:numFmt w:val="decimal"/>
      <w:lvlText w:val="%1.6.1"/>
      <w:lvlJc w:val="left"/>
      <w:pPr>
        <w:tabs>
          <w:tab w:val="num" w:pos="720"/>
        </w:tabs>
        <w:ind w:left="432" w:hanging="432"/>
      </w:pPr>
      <w:rPr>
        <w:rFonts w:hint="default"/>
      </w:rPr>
    </w:lvl>
    <w:lvl w:ilvl="1">
      <w:start w:val="4"/>
      <w:numFmt w:val="decimal"/>
      <w:lvlText w:val="%1.%2.1"/>
      <w:lvlJc w:val="left"/>
      <w:pPr>
        <w:tabs>
          <w:tab w:val="num" w:pos="576"/>
        </w:tabs>
        <w:ind w:left="576" w:hanging="576"/>
      </w:pPr>
      <w:rPr>
        <w:rFonts w:hint="default"/>
      </w:rPr>
    </w:lvl>
    <w:lvl w:ilvl="2">
      <w:start w:val="5"/>
      <w:numFmt w:val="decimal"/>
      <w:lvlText w:val="%1.%2.%3"/>
      <w:lvlJc w:val="left"/>
      <w:pPr>
        <w:tabs>
          <w:tab w:val="num" w:pos="720"/>
        </w:tabs>
        <w:ind w:left="720" w:hanging="720"/>
      </w:pPr>
      <w:rPr>
        <w:rFonts w:hint="default"/>
      </w:rPr>
    </w:lvl>
    <w:lvl w:ilvl="3">
      <w:start w:val="2"/>
      <w:numFmt w:val="decimal"/>
      <w:lvlRestart w:val="0"/>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none"/>
      <w:lvlText w:val="6"/>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A160D26"/>
    <w:multiLevelType w:val="multilevel"/>
    <w:tmpl w:val="5FE407F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41" w15:restartNumberingAfterBreak="0">
    <w:nsid w:val="6A5D44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B171C75"/>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43" w15:restartNumberingAfterBreak="0">
    <w:nsid w:val="6C926B9A"/>
    <w:multiLevelType w:val="multilevel"/>
    <w:tmpl w:val="6B52BF0E"/>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6CD036DF"/>
    <w:multiLevelType w:val="hybridMultilevel"/>
    <w:tmpl w:val="91BC6CC6"/>
    <w:lvl w:ilvl="0" w:tplc="741E45D0">
      <w:start w:val="1"/>
      <w:numFmt w:val="bullet"/>
      <w:lvlText w:val=""/>
      <w:lvlJc w:val="left"/>
      <w:pPr>
        <w:tabs>
          <w:tab w:val="num" w:pos="1080"/>
        </w:tabs>
        <w:ind w:left="1080" w:hanging="360"/>
      </w:pPr>
      <w:rPr>
        <w:rFonts w:ascii="Symbol" w:hAnsi="Symbol" w:hint="default"/>
      </w:rPr>
    </w:lvl>
    <w:lvl w:ilvl="1" w:tplc="B38EED6C" w:tentative="1">
      <w:start w:val="1"/>
      <w:numFmt w:val="bullet"/>
      <w:lvlText w:val="o"/>
      <w:lvlJc w:val="left"/>
      <w:pPr>
        <w:tabs>
          <w:tab w:val="num" w:pos="1800"/>
        </w:tabs>
        <w:ind w:left="1800" w:hanging="360"/>
      </w:pPr>
      <w:rPr>
        <w:rFonts w:ascii="Courier New" w:hAnsi="Courier New" w:hint="default"/>
      </w:rPr>
    </w:lvl>
    <w:lvl w:ilvl="2" w:tplc="D5C222A2" w:tentative="1">
      <w:start w:val="1"/>
      <w:numFmt w:val="bullet"/>
      <w:lvlText w:val=""/>
      <w:lvlJc w:val="left"/>
      <w:pPr>
        <w:tabs>
          <w:tab w:val="num" w:pos="2520"/>
        </w:tabs>
        <w:ind w:left="2520" w:hanging="360"/>
      </w:pPr>
      <w:rPr>
        <w:rFonts w:ascii="Wingdings" w:hAnsi="Wingdings" w:hint="default"/>
      </w:rPr>
    </w:lvl>
    <w:lvl w:ilvl="3" w:tplc="10ACE116" w:tentative="1">
      <w:start w:val="1"/>
      <w:numFmt w:val="bullet"/>
      <w:lvlText w:val=""/>
      <w:lvlJc w:val="left"/>
      <w:pPr>
        <w:tabs>
          <w:tab w:val="num" w:pos="3240"/>
        </w:tabs>
        <w:ind w:left="3240" w:hanging="360"/>
      </w:pPr>
      <w:rPr>
        <w:rFonts w:ascii="Symbol" w:hAnsi="Symbol" w:hint="default"/>
      </w:rPr>
    </w:lvl>
    <w:lvl w:ilvl="4" w:tplc="9EDA865A" w:tentative="1">
      <w:start w:val="1"/>
      <w:numFmt w:val="bullet"/>
      <w:lvlText w:val="o"/>
      <w:lvlJc w:val="left"/>
      <w:pPr>
        <w:tabs>
          <w:tab w:val="num" w:pos="3960"/>
        </w:tabs>
        <w:ind w:left="3960" w:hanging="360"/>
      </w:pPr>
      <w:rPr>
        <w:rFonts w:ascii="Courier New" w:hAnsi="Courier New" w:hint="default"/>
      </w:rPr>
    </w:lvl>
    <w:lvl w:ilvl="5" w:tplc="BA8E62F6" w:tentative="1">
      <w:start w:val="1"/>
      <w:numFmt w:val="bullet"/>
      <w:lvlText w:val=""/>
      <w:lvlJc w:val="left"/>
      <w:pPr>
        <w:tabs>
          <w:tab w:val="num" w:pos="4680"/>
        </w:tabs>
        <w:ind w:left="4680" w:hanging="360"/>
      </w:pPr>
      <w:rPr>
        <w:rFonts w:ascii="Wingdings" w:hAnsi="Wingdings" w:hint="default"/>
      </w:rPr>
    </w:lvl>
    <w:lvl w:ilvl="6" w:tplc="CC7C496C" w:tentative="1">
      <w:start w:val="1"/>
      <w:numFmt w:val="bullet"/>
      <w:lvlText w:val=""/>
      <w:lvlJc w:val="left"/>
      <w:pPr>
        <w:tabs>
          <w:tab w:val="num" w:pos="5400"/>
        </w:tabs>
        <w:ind w:left="5400" w:hanging="360"/>
      </w:pPr>
      <w:rPr>
        <w:rFonts w:ascii="Symbol" w:hAnsi="Symbol" w:hint="default"/>
      </w:rPr>
    </w:lvl>
    <w:lvl w:ilvl="7" w:tplc="1680A1D4" w:tentative="1">
      <w:start w:val="1"/>
      <w:numFmt w:val="bullet"/>
      <w:lvlText w:val="o"/>
      <w:lvlJc w:val="left"/>
      <w:pPr>
        <w:tabs>
          <w:tab w:val="num" w:pos="6120"/>
        </w:tabs>
        <w:ind w:left="6120" w:hanging="360"/>
      </w:pPr>
      <w:rPr>
        <w:rFonts w:ascii="Courier New" w:hAnsi="Courier New" w:hint="default"/>
      </w:rPr>
    </w:lvl>
    <w:lvl w:ilvl="8" w:tplc="D914668A"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14123C2"/>
    <w:multiLevelType w:val="hybridMultilevel"/>
    <w:tmpl w:val="F71EC8A0"/>
    <w:lvl w:ilvl="0" w:tplc="F54AD462">
      <w:start w:val="1"/>
      <w:numFmt w:val="decimal"/>
      <w:lvlText w:val="2.%1"/>
      <w:lvlJc w:val="left"/>
      <w:pPr>
        <w:tabs>
          <w:tab w:val="num" w:pos="360"/>
        </w:tabs>
        <w:ind w:left="360" w:hanging="360"/>
      </w:pPr>
      <w:rPr>
        <w:rFonts w:hint="default"/>
      </w:rPr>
    </w:lvl>
    <w:lvl w:ilvl="1" w:tplc="662070E8" w:tentative="1">
      <w:start w:val="1"/>
      <w:numFmt w:val="lowerLetter"/>
      <w:lvlText w:val="%2."/>
      <w:lvlJc w:val="left"/>
      <w:pPr>
        <w:tabs>
          <w:tab w:val="num" w:pos="1080"/>
        </w:tabs>
        <w:ind w:left="1080" w:hanging="360"/>
      </w:pPr>
    </w:lvl>
    <w:lvl w:ilvl="2" w:tplc="CED8B830" w:tentative="1">
      <w:start w:val="1"/>
      <w:numFmt w:val="lowerRoman"/>
      <w:lvlText w:val="%3."/>
      <w:lvlJc w:val="right"/>
      <w:pPr>
        <w:tabs>
          <w:tab w:val="num" w:pos="1800"/>
        </w:tabs>
        <w:ind w:left="1800" w:hanging="180"/>
      </w:pPr>
    </w:lvl>
    <w:lvl w:ilvl="3" w:tplc="BDDA0790" w:tentative="1">
      <w:start w:val="1"/>
      <w:numFmt w:val="decimal"/>
      <w:lvlText w:val="%4."/>
      <w:lvlJc w:val="left"/>
      <w:pPr>
        <w:tabs>
          <w:tab w:val="num" w:pos="2520"/>
        </w:tabs>
        <w:ind w:left="2520" w:hanging="360"/>
      </w:pPr>
    </w:lvl>
    <w:lvl w:ilvl="4" w:tplc="877AE984" w:tentative="1">
      <w:start w:val="1"/>
      <w:numFmt w:val="lowerLetter"/>
      <w:lvlText w:val="%5."/>
      <w:lvlJc w:val="left"/>
      <w:pPr>
        <w:tabs>
          <w:tab w:val="num" w:pos="3240"/>
        </w:tabs>
        <w:ind w:left="3240" w:hanging="360"/>
      </w:pPr>
    </w:lvl>
    <w:lvl w:ilvl="5" w:tplc="2B141C22" w:tentative="1">
      <w:start w:val="1"/>
      <w:numFmt w:val="lowerRoman"/>
      <w:lvlText w:val="%6."/>
      <w:lvlJc w:val="right"/>
      <w:pPr>
        <w:tabs>
          <w:tab w:val="num" w:pos="3960"/>
        </w:tabs>
        <w:ind w:left="3960" w:hanging="180"/>
      </w:pPr>
    </w:lvl>
    <w:lvl w:ilvl="6" w:tplc="C2E213BA" w:tentative="1">
      <w:start w:val="1"/>
      <w:numFmt w:val="decimal"/>
      <w:lvlText w:val="%7."/>
      <w:lvlJc w:val="left"/>
      <w:pPr>
        <w:tabs>
          <w:tab w:val="num" w:pos="4680"/>
        </w:tabs>
        <w:ind w:left="4680" w:hanging="360"/>
      </w:pPr>
    </w:lvl>
    <w:lvl w:ilvl="7" w:tplc="12466EB2" w:tentative="1">
      <w:start w:val="1"/>
      <w:numFmt w:val="lowerLetter"/>
      <w:lvlText w:val="%8."/>
      <w:lvlJc w:val="left"/>
      <w:pPr>
        <w:tabs>
          <w:tab w:val="num" w:pos="5400"/>
        </w:tabs>
        <w:ind w:left="5400" w:hanging="360"/>
      </w:pPr>
    </w:lvl>
    <w:lvl w:ilvl="8" w:tplc="39061EAE" w:tentative="1">
      <w:start w:val="1"/>
      <w:numFmt w:val="lowerRoman"/>
      <w:lvlText w:val="%9."/>
      <w:lvlJc w:val="right"/>
      <w:pPr>
        <w:tabs>
          <w:tab w:val="num" w:pos="6120"/>
        </w:tabs>
        <w:ind w:left="6120" w:hanging="180"/>
      </w:pPr>
    </w:lvl>
  </w:abstractNum>
  <w:abstractNum w:abstractNumId="46" w15:restartNumberingAfterBreak="0">
    <w:nsid w:val="75504C4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5BA24AF"/>
    <w:multiLevelType w:val="hybridMultilevel"/>
    <w:tmpl w:val="ECF2AF04"/>
    <w:lvl w:ilvl="0" w:tplc="B546F168">
      <w:start w:val="1"/>
      <w:numFmt w:val="decimal"/>
      <w:lvlText w:val="2.%1."/>
      <w:lvlJc w:val="left"/>
      <w:pPr>
        <w:tabs>
          <w:tab w:val="num" w:pos="360"/>
        </w:tabs>
        <w:ind w:left="360" w:hanging="360"/>
      </w:pPr>
      <w:rPr>
        <w:rFonts w:hint="default"/>
      </w:rPr>
    </w:lvl>
    <w:lvl w:ilvl="1" w:tplc="B0A68674" w:tentative="1">
      <w:start w:val="1"/>
      <w:numFmt w:val="lowerLetter"/>
      <w:lvlText w:val="%2."/>
      <w:lvlJc w:val="left"/>
      <w:pPr>
        <w:tabs>
          <w:tab w:val="num" w:pos="1440"/>
        </w:tabs>
        <w:ind w:left="1440" w:hanging="360"/>
      </w:pPr>
    </w:lvl>
    <w:lvl w:ilvl="2" w:tplc="B1BC0634" w:tentative="1">
      <w:start w:val="1"/>
      <w:numFmt w:val="lowerRoman"/>
      <w:lvlText w:val="%3."/>
      <w:lvlJc w:val="right"/>
      <w:pPr>
        <w:tabs>
          <w:tab w:val="num" w:pos="2160"/>
        </w:tabs>
        <w:ind w:left="2160" w:hanging="180"/>
      </w:pPr>
    </w:lvl>
    <w:lvl w:ilvl="3" w:tplc="4734E1CA" w:tentative="1">
      <w:start w:val="1"/>
      <w:numFmt w:val="decimal"/>
      <w:lvlText w:val="%4."/>
      <w:lvlJc w:val="left"/>
      <w:pPr>
        <w:tabs>
          <w:tab w:val="num" w:pos="2880"/>
        </w:tabs>
        <w:ind w:left="2880" w:hanging="360"/>
      </w:pPr>
    </w:lvl>
    <w:lvl w:ilvl="4" w:tplc="B624FA50" w:tentative="1">
      <w:start w:val="1"/>
      <w:numFmt w:val="lowerLetter"/>
      <w:lvlText w:val="%5."/>
      <w:lvlJc w:val="left"/>
      <w:pPr>
        <w:tabs>
          <w:tab w:val="num" w:pos="3600"/>
        </w:tabs>
        <w:ind w:left="3600" w:hanging="360"/>
      </w:pPr>
    </w:lvl>
    <w:lvl w:ilvl="5" w:tplc="510EE50C" w:tentative="1">
      <w:start w:val="1"/>
      <w:numFmt w:val="lowerRoman"/>
      <w:lvlText w:val="%6."/>
      <w:lvlJc w:val="right"/>
      <w:pPr>
        <w:tabs>
          <w:tab w:val="num" w:pos="4320"/>
        </w:tabs>
        <w:ind w:left="4320" w:hanging="180"/>
      </w:pPr>
    </w:lvl>
    <w:lvl w:ilvl="6" w:tplc="935CD998" w:tentative="1">
      <w:start w:val="1"/>
      <w:numFmt w:val="decimal"/>
      <w:lvlText w:val="%7."/>
      <w:lvlJc w:val="left"/>
      <w:pPr>
        <w:tabs>
          <w:tab w:val="num" w:pos="5040"/>
        </w:tabs>
        <w:ind w:left="5040" w:hanging="360"/>
      </w:pPr>
    </w:lvl>
    <w:lvl w:ilvl="7" w:tplc="236EBDB0" w:tentative="1">
      <w:start w:val="1"/>
      <w:numFmt w:val="lowerLetter"/>
      <w:lvlText w:val="%8."/>
      <w:lvlJc w:val="left"/>
      <w:pPr>
        <w:tabs>
          <w:tab w:val="num" w:pos="5760"/>
        </w:tabs>
        <w:ind w:left="5760" w:hanging="360"/>
      </w:pPr>
    </w:lvl>
    <w:lvl w:ilvl="8" w:tplc="B60C69AE" w:tentative="1">
      <w:start w:val="1"/>
      <w:numFmt w:val="lowerRoman"/>
      <w:lvlText w:val="%9."/>
      <w:lvlJc w:val="right"/>
      <w:pPr>
        <w:tabs>
          <w:tab w:val="num" w:pos="6480"/>
        </w:tabs>
        <w:ind w:left="6480" w:hanging="180"/>
      </w:pPr>
    </w:lvl>
  </w:abstractNum>
  <w:abstractNum w:abstractNumId="48" w15:restartNumberingAfterBreak="0">
    <w:nsid w:val="78175B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9B602E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A321A7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AB2643F"/>
    <w:multiLevelType w:val="multilevel"/>
    <w:tmpl w:val="3A10C0F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2" w15:restartNumberingAfterBreak="0">
    <w:nsid w:val="7B0E1A1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7C692AAB"/>
    <w:multiLevelType w:val="hybridMultilevel"/>
    <w:tmpl w:val="7988D98C"/>
    <w:lvl w:ilvl="0" w:tplc="449EC89A">
      <w:start w:val="1"/>
      <w:numFmt w:val="decimal"/>
      <w:lvlText w:val="%1."/>
      <w:lvlJc w:val="left"/>
      <w:pPr>
        <w:tabs>
          <w:tab w:val="num" w:pos="360"/>
        </w:tabs>
        <w:ind w:left="360" w:hanging="360"/>
      </w:pPr>
    </w:lvl>
    <w:lvl w:ilvl="1" w:tplc="6B96E5C0" w:tentative="1">
      <w:start w:val="1"/>
      <w:numFmt w:val="lowerLetter"/>
      <w:lvlText w:val="%2."/>
      <w:lvlJc w:val="left"/>
      <w:pPr>
        <w:tabs>
          <w:tab w:val="num" w:pos="1080"/>
        </w:tabs>
        <w:ind w:left="1080" w:hanging="360"/>
      </w:pPr>
    </w:lvl>
    <w:lvl w:ilvl="2" w:tplc="A8C8A3F8" w:tentative="1">
      <w:start w:val="1"/>
      <w:numFmt w:val="lowerRoman"/>
      <w:lvlText w:val="%3."/>
      <w:lvlJc w:val="right"/>
      <w:pPr>
        <w:tabs>
          <w:tab w:val="num" w:pos="1800"/>
        </w:tabs>
        <w:ind w:left="1800" w:hanging="180"/>
      </w:pPr>
    </w:lvl>
    <w:lvl w:ilvl="3" w:tplc="CC5446E6" w:tentative="1">
      <w:start w:val="1"/>
      <w:numFmt w:val="decimal"/>
      <w:lvlText w:val="%4."/>
      <w:lvlJc w:val="left"/>
      <w:pPr>
        <w:tabs>
          <w:tab w:val="num" w:pos="2520"/>
        </w:tabs>
        <w:ind w:left="2520" w:hanging="360"/>
      </w:pPr>
    </w:lvl>
    <w:lvl w:ilvl="4" w:tplc="71CAB790" w:tentative="1">
      <w:start w:val="1"/>
      <w:numFmt w:val="lowerLetter"/>
      <w:lvlText w:val="%5."/>
      <w:lvlJc w:val="left"/>
      <w:pPr>
        <w:tabs>
          <w:tab w:val="num" w:pos="3240"/>
        </w:tabs>
        <w:ind w:left="3240" w:hanging="360"/>
      </w:pPr>
    </w:lvl>
    <w:lvl w:ilvl="5" w:tplc="AB78C168" w:tentative="1">
      <w:start w:val="1"/>
      <w:numFmt w:val="lowerRoman"/>
      <w:lvlText w:val="%6."/>
      <w:lvlJc w:val="right"/>
      <w:pPr>
        <w:tabs>
          <w:tab w:val="num" w:pos="3960"/>
        </w:tabs>
        <w:ind w:left="3960" w:hanging="180"/>
      </w:pPr>
    </w:lvl>
    <w:lvl w:ilvl="6" w:tplc="378EAB36" w:tentative="1">
      <w:start w:val="1"/>
      <w:numFmt w:val="decimal"/>
      <w:lvlText w:val="%7."/>
      <w:lvlJc w:val="left"/>
      <w:pPr>
        <w:tabs>
          <w:tab w:val="num" w:pos="4680"/>
        </w:tabs>
        <w:ind w:left="4680" w:hanging="360"/>
      </w:pPr>
    </w:lvl>
    <w:lvl w:ilvl="7" w:tplc="BF720DA6" w:tentative="1">
      <w:start w:val="1"/>
      <w:numFmt w:val="lowerLetter"/>
      <w:lvlText w:val="%8."/>
      <w:lvlJc w:val="left"/>
      <w:pPr>
        <w:tabs>
          <w:tab w:val="num" w:pos="5400"/>
        </w:tabs>
        <w:ind w:left="5400" w:hanging="360"/>
      </w:pPr>
    </w:lvl>
    <w:lvl w:ilvl="8" w:tplc="1EAE5FFE" w:tentative="1">
      <w:start w:val="1"/>
      <w:numFmt w:val="lowerRoman"/>
      <w:lvlText w:val="%9."/>
      <w:lvlJc w:val="right"/>
      <w:pPr>
        <w:tabs>
          <w:tab w:val="num" w:pos="6120"/>
        </w:tabs>
        <w:ind w:left="6120" w:hanging="180"/>
      </w:pPr>
    </w:lvl>
  </w:abstractNum>
  <w:abstractNum w:abstractNumId="54" w15:restartNumberingAfterBreak="0">
    <w:nsid w:val="7CB4672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7EE323FE"/>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508566987">
    <w:abstractNumId w:val="23"/>
  </w:num>
  <w:num w:numId="2" w16cid:durableId="944340761">
    <w:abstractNumId w:val="50"/>
  </w:num>
  <w:num w:numId="3" w16cid:durableId="2088378218">
    <w:abstractNumId w:val="25"/>
  </w:num>
  <w:num w:numId="4" w16cid:durableId="1349412181">
    <w:abstractNumId w:val="19"/>
  </w:num>
  <w:num w:numId="5" w16cid:durableId="431517006">
    <w:abstractNumId w:val="17"/>
  </w:num>
  <w:num w:numId="6" w16cid:durableId="2100589723">
    <w:abstractNumId w:val="18"/>
  </w:num>
  <w:num w:numId="7" w16cid:durableId="1667324080">
    <w:abstractNumId w:val="6"/>
  </w:num>
  <w:num w:numId="8" w16cid:durableId="416944804">
    <w:abstractNumId w:val="10"/>
  </w:num>
  <w:num w:numId="9" w16cid:durableId="1146162181">
    <w:abstractNumId w:val="55"/>
  </w:num>
  <w:num w:numId="10" w16cid:durableId="1712194079">
    <w:abstractNumId w:val="26"/>
  </w:num>
  <w:num w:numId="11" w16cid:durableId="491797429">
    <w:abstractNumId w:val="15"/>
  </w:num>
  <w:num w:numId="12" w16cid:durableId="625622237">
    <w:abstractNumId w:val="33"/>
  </w:num>
  <w:num w:numId="13" w16cid:durableId="1519344157">
    <w:abstractNumId w:val="41"/>
  </w:num>
  <w:num w:numId="14" w16cid:durableId="1952320614">
    <w:abstractNumId w:val="54"/>
  </w:num>
  <w:num w:numId="15" w16cid:durableId="546374336">
    <w:abstractNumId w:val="3"/>
  </w:num>
  <w:num w:numId="16" w16cid:durableId="1642734201">
    <w:abstractNumId w:val="35"/>
  </w:num>
  <w:num w:numId="17" w16cid:durableId="104038222">
    <w:abstractNumId w:val="8"/>
  </w:num>
  <w:num w:numId="18" w16cid:durableId="428238388">
    <w:abstractNumId w:val="44"/>
  </w:num>
  <w:num w:numId="19" w16cid:durableId="1764835608">
    <w:abstractNumId w:val="49"/>
  </w:num>
  <w:num w:numId="20" w16cid:durableId="21248376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32703463">
    <w:abstractNumId w:val="46"/>
  </w:num>
  <w:num w:numId="22" w16cid:durableId="1574779152">
    <w:abstractNumId w:val="1"/>
  </w:num>
  <w:num w:numId="23" w16cid:durableId="1916284860">
    <w:abstractNumId w:val="38"/>
  </w:num>
  <w:num w:numId="24" w16cid:durableId="42602112">
    <w:abstractNumId w:val="16"/>
  </w:num>
  <w:num w:numId="25" w16cid:durableId="427696234">
    <w:abstractNumId w:val="27"/>
  </w:num>
  <w:num w:numId="26" w16cid:durableId="1572036825">
    <w:abstractNumId w:val="2"/>
  </w:num>
  <w:num w:numId="27" w16cid:durableId="100691886">
    <w:abstractNumId w:val="12"/>
  </w:num>
  <w:num w:numId="28" w16cid:durableId="1062021222">
    <w:abstractNumId w:val="21"/>
  </w:num>
  <w:num w:numId="29" w16cid:durableId="1825732733">
    <w:abstractNumId w:val="36"/>
  </w:num>
  <w:num w:numId="30" w16cid:durableId="1725055560">
    <w:abstractNumId w:val="28"/>
  </w:num>
  <w:num w:numId="31" w16cid:durableId="1066029315">
    <w:abstractNumId w:val="52"/>
  </w:num>
  <w:num w:numId="32" w16cid:durableId="852690360">
    <w:abstractNumId w:val="48"/>
  </w:num>
  <w:num w:numId="33" w16cid:durableId="48308753">
    <w:abstractNumId w:val="13"/>
  </w:num>
  <w:num w:numId="34" w16cid:durableId="1511725621">
    <w:abstractNumId w:val="30"/>
  </w:num>
  <w:num w:numId="35" w16cid:durableId="1088961960">
    <w:abstractNumId w:val="24"/>
  </w:num>
  <w:num w:numId="36" w16cid:durableId="1186333490">
    <w:abstractNumId w:val="4"/>
  </w:num>
  <w:num w:numId="37" w16cid:durableId="743180909">
    <w:abstractNumId w:val="29"/>
  </w:num>
  <w:num w:numId="38" w16cid:durableId="1495684834">
    <w:abstractNumId w:val="45"/>
  </w:num>
  <w:num w:numId="39" w16cid:durableId="1015427576">
    <w:abstractNumId w:val="53"/>
  </w:num>
  <w:num w:numId="40" w16cid:durableId="433406524">
    <w:abstractNumId w:val="5"/>
  </w:num>
  <w:num w:numId="41" w16cid:durableId="154419407">
    <w:abstractNumId w:val="34"/>
  </w:num>
  <w:num w:numId="42" w16cid:durableId="309362550">
    <w:abstractNumId w:val="14"/>
  </w:num>
  <w:num w:numId="43" w16cid:durableId="91359427">
    <w:abstractNumId w:val="22"/>
  </w:num>
  <w:num w:numId="44" w16cid:durableId="1928927389">
    <w:abstractNumId w:val="42"/>
  </w:num>
  <w:num w:numId="45" w16cid:durableId="1922180118">
    <w:abstractNumId w:val="47"/>
  </w:num>
  <w:num w:numId="46" w16cid:durableId="362099926">
    <w:abstractNumId w:val="31"/>
  </w:num>
  <w:num w:numId="47" w16cid:durableId="1797480576">
    <w:abstractNumId w:val="7"/>
  </w:num>
  <w:num w:numId="48" w16cid:durableId="814107392">
    <w:abstractNumId w:val="37"/>
  </w:num>
  <w:num w:numId="49" w16cid:durableId="1532649856">
    <w:abstractNumId w:val="11"/>
  </w:num>
  <w:num w:numId="50" w16cid:durableId="814680413">
    <w:abstractNumId w:val="20"/>
  </w:num>
  <w:num w:numId="51" w16cid:durableId="1485708003">
    <w:abstractNumId w:val="0"/>
  </w:num>
  <w:num w:numId="52" w16cid:durableId="637419203">
    <w:abstractNumId w:val="40"/>
  </w:num>
  <w:num w:numId="53" w16cid:durableId="1462307781">
    <w:abstractNumId w:val="9"/>
  </w:num>
  <w:num w:numId="54" w16cid:durableId="1657605508">
    <w:abstractNumId w:val="43"/>
  </w:num>
  <w:num w:numId="55" w16cid:durableId="582420121">
    <w:abstractNumId w:val="39"/>
  </w:num>
  <w:num w:numId="56" w16cid:durableId="1134716537">
    <w:abstractNumId w:val="51"/>
  </w:num>
  <w:num w:numId="57" w16cid:durableId="964460476">
    <w:abstractNumId w:val="19"/>
    <w:lvlOverride w:ilvl="0">
      <w:startOverride w:val="3"/>
    </w:lvlOverride>
    <w:lvlOverride w:ilvl="1">
      <w:startOverride w:val="4"/>
    </w:lvlOverride>
    <w:lvlOverride w:ilvl="2">
      <w:startOverride w:val="5"/>
    </w:lvlOverride>
    <w:lvlOverride w:ilvl="3">
      <w:startOverride w:val="2"/>
    </w:lvlOverride>
  </w:num>
  <w:num w:numId="58" w16cid:durableId="1087112619">
    <w:abstractNumId w:val="19"/>
    <w:lvlOverride w:ilvl="0">
      <w:startOverride w:val="3"/>
    </w:lvlOverride>
    <w:lvlOverride w:ilvl="1">
      <w:startOverride w:val="4"/>
    </w:lvlOverride>
    <w:lvlOverride w:ilvl="2">
      <w:startOverride w:val="5"/>
    </w:lvlOverride>
    <w:lvlOverride w:ilvl="3">
      <w:startOverride w:val="2"/>
    </w:lvlOverride>
  </w:num>
  <w:num w:numId="59" w16cid:durableId="786991">
    <w:abstractNumId w:val="19"/>
    <w:lvlOverride w:ilvl="0">
      <w:startOverride w:val="3"/>
    </w:lvlOverride>
    <w:lvlOverride w:ilvl="1">
      <w:startOverride w:val="4"/>
    </w:lvlOverride>
    <w:lvlOverride w:ilvl="2">
      <w:startOverride w:val="5"/>
    </w:lvlOverride>
    <w:lvlOverride w:ilvl="3">
      <w:startOverride w:val="2"/>
    </w:lvlOverride>
  </w:num>
  <w:num w:numId="60" w16cid:durableId="243221588">
    <w:abstractNumId w:val="32"/>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manda Rooney">
    <w15:presenceInfo w15:providerId="AD" w15:userId="S::amanda.rooney@neso.energy::bdbd6049-c4fa-4852-bca2-7c6f92e3bcb4"/>
  </w15:person>
  <w15:person w15:author="Lizzie Timmins">
    <w15:presenceInfo w15:providerId="AD" w15:userId="S::Elizabeth.Timmins2@neso.energy::f28e823e-2809-42af-abbc-7e53d8614335"/>
  </w15:person>
  <w15:person w15:author="Kat Higby">
    <w15:presenceInfo w15:providerId="AD" w15:userId="S::Katharine.Higby@neso.energy::bb83a146-3996-4902-af3f-4eb94237d4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AtosPwZaHMMw5pKlwFK4HsvfeGUJqsg1yWDyiCQLFs4jVq+bDEl/aQSyoER8wLrqlwO56vk/q9bXkbenPz14qQ==" w:salt="JYdJMo0WON+rcKeQHqWELA=="/>
  <w:defaultTabStop w:val="720"/>
  <w:displayHorizontalDrawingGridEvery w:val="0"/>
  <w:displayVerticalDrawingGridEvery w:val="0"/>
  <w:doNotUseMarginsForDrawingGridOrigin/>
  <w:noPunctuationKerning/>
  <w:characterSpacingControl w:val="doNotCompress"/>
  <w:hdrShapeDefaults>
    <o:shapedefaults v:ext="edit" spidmax="205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B03"/>
    <w:rsid w:val="00000A98"/>
    <w:rsid w:val="0000237B"/>
    <w:rsid w:val="000128FF"/>
    <w:rsid w:val="000137D7"/>
    <w:rsid w:val="00015D5B"/>
    <w:rsid w:val="00016748"/>
    <w:rsid w:val="00016E7D"/>
    <w:rsid w:val="000175B5"/>
    <w:rsid w:val="00021E2B"/>
    <w:rsid w:val="000222D6"/>
    <w:rsid w:val="000239EC"/>
    <w:rsid w:val="00023F24"/>
    <w:rsid w:val="00026D8A"/>
    <w:rsid w:val="0002754A"/>
    <w:rsid w:val="00035CCD"/>
    <w:rsid w:val="00037B53"/>
    <w:rsid w:val="00040469"/>
    <w:rsid w:val="00040749"/>
    <w:rsid w:val="000433E3"/>
    <w:rsid w:val="00043876"/>
    <w:rsid w:val="00044ACD"/>
    <w:rsid w:val="00044FB1"/>
    <w:rsid w:val="00051D91"/>
    <w:rsid w:val="000521C5"/>
    <w:rsid w:val="000608CB"/>
    <w:rsid w:val="0006345C"/>
    <w:rsid w:val="00063F97"/>
    <w:rsid w:val="00071A81"/>
    <w:rsid w:val="00075190"/>
    <w:rsid w:val="00076268"/>
    <w:rsid w:val="00080CC0"/>
    <w:rsid w:val="00082CBF"/>
    <w:rsid w:val="00082D87"/>
    <w:rsid w:val="00084A57"/>
    <w:rsid w:val="0009088D"/>
    <w:rsid w:val="000911BC"/>
    <w:rsid w:val="00093C62"/>
    <w:rsid w:val="00094358"/>
    <w:rsid w:val="000A0C95"/>
    <w:rsid w:val="000A5211"/>
    <w:rsid w:val="000A6575"/>
    <w:rsid w:val="000B20E0"/>
    <w:rsid w:val="000B49BB"/>
    <w:rsid w:val="000B7446"/>
    <w:rsid w:val="000B7D39"/>
    <w:rsid w:val="000C2633"/>
    <w:rsid w:val="000C359C"/>
    <w:rsid w:val="000C3740"/>
    <w:rsid w:val="000C4DDF"/>
    <w:rsid w:val="000C7CA0"/>
    <w:rsid w:val="000F5B35"/>
    <w:rsid w:val="000F784E"/>
    <w:rsid w:val="00101437"/>
    <w:rsid w:val="00107857"/>
    <w:rsid w:val="001141BE"/>
    <w:rsid w:val="0012143D"/>
    <w:rsid w:val="00125627"/>
    <w:rsid w:val="00126121"/>
    <w:rsid w:val="001317AC"/>
    <w:rsid w:val="001319B0"/>
    <w:rsid w:val="00133F82"/>
    <w:rsid w:val="00137867"/>
    <w:rsid w:val="001401FC"/>
    <w:rsid w:val="00151954"/>
    <w:rsid w:val="00157A56"/>
    <w:rsid w:val="00162D78"/>
    <w:rsid w:val="001908AD"/>
    <w:rsid w:val="00190D73"/>
    <w:rsid w:val="001A002B"/>
    <w:rsid w:val="001A22C9"/>
    <w:rsid w:val="001A2333"/>
    <w:rsid w:val="001B3150"/>
    <w:rsid w:val="001B5CA2"/>
    <w:rsid w:val="001C784B"/>
    <w:rsid w:val="001D15AD"/>
    <w:rsid w:val="001D38DD"/>
    <w:rsid w:val="001D527E"/>
    <w:rsid w:val="001D7897"/>
    <w:rsid w:val="001E292A"/>
    <w:rsid w:val="001F0B63"/>
    <w:rsid w:val="001F16E9"/>
    <w:rsid w:val="001F24E4"/>
    <w:rsid w:val="001F5250"/>
    <w:rsid w:val="001F6040"/>
    <w:rsid w:val="001F77F0"/>
    <w:rsid w:val="001F7C58"/>
    <w:rsid w:val="001F7E8E"/>
    <w:rsid w:val="00200EDB"/>
    <w:rsid w:val="0020105C"/>
    <w:rsid w:val="00214CBC"/>
    <w:rsid w:val="00217C42"/>
    <w:rsid w:val="00217D90"/>
    <w:rsid w:val="00220D38"/>
    <w:rsid w:val="00230109"/>
    <w:rsid w:val="0023109B"/>
    <w:rsid w:val="002353BD"/>
    <w:rsid w:val="00240249"/>
    <w:rsid w:val="00242AF2"/>
    <w:rsid w:val="0024389C"/>
    <w:rsid w:val="00246AB4"/>
    <w:rsid w:val="002470A9"/>
    <w:rsid w:val="00252973"/>
    <w:rsid w:val="0025510E"/>
    <w:rsid w:val="002644B4"/>
    <w:rsid w:val="0027114B"/>
    <w:rsid w:val="002750B5"/>
    <w:rsid w:val="0027666E"/>
    <w:rsid w:val="00276973"/>
    <w:rsid w:val="002849A6"/>
    <w:rsid w:val="0028568F"/>
    <w:rsid w:val="002907FF"/>
    <w:rsid w:val="00292462"/>
    <w:rsid w:val="00292578"/>
    <w:rsid w:val="002A09C2"/>
    <w:rsid w:val="002A23F0"/>
    <w:rsid w:val="002A5D4F"/>
    <w:rsid w:val="002B5C59"/>
    <w:rsid w:val="002C197E"/>
    <w:rsid w:val="002D290E"/>
    <w:rsid w:val="002E3F3E"/>
    <w:rsid w:val="002E744C"/>
    <w:rsid w:val="002F5256"/>
    <w:rsid w:val="002F53F1"/>
    <w:rsid w:val="00300E23"/>
    <w:rsid w:val="00301227"/>
    <w:rsid w:val="00304636"/>
    <w:rsid w:val="00304E47"/>
    <w:rsid w:val="00307E2B"/>
    <w:rsid w:val="003122CD"/>
    <w:rsid w:val="00320C82"/>
    <w:rsid w:val="003215FC"/>
    <w:rsid w:val="00321859"/>
    <w:rsid w:val="003253E9"/>
    <w:rsid w:val="0033007E"/>
    <w:rsid w:val="00342B22"/>
    <w:rsid w:val="00342B5E"/>
    <w:rsid w:val="003446F8"/>
    <w:rsid w:val="0035045E"/>
    <w:rsid w:val="00352833"/>
    <w:rsid w:val="003639DD"/>
    <w:rsid w:val="00375556"/>
    <w:rsid w:val="00376636"/>
    <w:rsid w:val="00380457"/>
    <w:rsid w:val="00381086"/>
    <w:rsid w:val="00382431"/>
    <w:rsid w:val="00394B3A"/>
    <w:rsid w:val="003A101C"/>
    <w:rsid w:val="003A1D1D"/>
    <w:rsid w:val="003A5B05"/>
    <w:rsid w:val="003B7D75"/>
    <w:rsid w:val="003C6A4B"/>
    <w:rsid w:val="003C7182"/>
    <w:rsid w:val="003D31A5"/>
    <w:rsid w:val="003D3B7B"/>
    <w:rsid w:val="003D402A"/>
    <w:rsid w:val="003E7026"/>
    <w:rsid w:val="003F0CC7"/>
    <w:rsid w:val="003F79B2"/>
    <w:rsid w:val="00400615"/>
    <w:rsid w:val="00401F6C"/>
    <w:rsid w:val="00404D02"/>
    <w:rsid w:val="004110F0"/>
    <w:rsid w:val="00411232"/>
    <w:rsid w:val="0041210A"/>
    <w:rsid w:val="00423BF2"/>
    <w:rsid w:val="00430733"/>
    <w:rsid w:val="00430E17"/>
    <w:rsid w:val="004333CB"/>
    <w:rsid w:val="00433B03"/>
    <w:rsid w:val="004343C6"/>
    <w:rsid w:val="00434D00"/>
    <w:rsid w:val="00435D3F"/>
    <w:rsid w:val="00436339"/>
    <w:rsid w:val="004449B7"/>
    <w:rsid w:val="00444BFD"/>
    <w:rsid w:val="00453745"/>
    <w:rsid w:val="00453A68"/>
    <w:rsid w:val="00453C3B"/>
    <w:rsid w:val="00453D83"/>
    <w:rsid w:val="00457C50"/>
    <w:rsid w:val="00463A9C"/>
    <w:rsid w:val="00463BA1"/>
    <w:rsid w:val="00463BCF"/>
    <w:rsid w:val="00465307"/>
    <w:rsid w:val="00465B2F"/>
    <w:rsid w:val="00466C1A"/>
    <w:rsid w:val="0047074A"/>
    <w:rsid w:val="00473D67"/>
    <w:rsid w:val="0047706D"/>
    <w:rsid w:val="00477D46"/>
    <w:rsid w:val="00477E42"/>
    <w:rsid w:val="0048115B"/>
    <w:rsid w:val="00483B3F"/>
    <w:rsid w:val="00484E5C"/>
    <w:rsid w:val="004871AC"/>
    <w:rsid w:val="00493F76"/>
    <w:rsid w:val="0049420F"/>
    <w:rsid w:val="00494D2A"/>
    <w:rsid w:val="00497A3C"/>
    <w:rsid w:val="004A3672"/>
    <w:rsid w:val="004A47A5"/>
    <w:rsid w:val="004B35C3"/>
    <w:rsid w:val="004B4E71"/>
    <w:rsid w:val="004B6995"/>
    <w:rsid w:val="004B7CB4"/>
    <w:rsid w:val="004C0258"/>
    <w:rsid w:val="004C0FF9"/>
    <w:rsid w:val="004D3BDC"/>
    <w:rsid w:val="004D47FC"/>
    <w:rsid w:val="004E317A"/>
    <w:rsid w:val="004E59A4"/>
    <w:rsid w:val="004F0285"/>
    <w:rsid w:val="004F263E"/>
    <w:rsid w:val="004F3C9E"/>
    <w:rsid w:val="004F3F7F"/>
    <w:rsid w:val="004F6C1D"/>
    <w:rsid w:val="004F6F71"/>
    <w:rsid w:val="00500A19"/>
    <w:rsid w:val="005039DE"/>
    <w:rsid w:val="00506680"/>
    <w:rsid w:val="00507481"/>
    <w:rsid w:val="005141C3"/>
    <w:rsid w:val="005147CD"/>
    <w:rsid w:val="00521606"/>
    <w:rsid w:val="00522F8C"/>
    <w:rsid w:val="00524167"/>
    <w:rsid w:val="00524253"/>
    <w:rsid w:val="0052500E"/>
    <w:rsid w:val="0052618F"/>
    <w:rsid w:val="005317A6"/>
    <w:rsid w:val="00532576"/>
    <w:rsid w:val="0054595D"/>
    <w:rsid w:val="005619B8"/>
    <w:rsid w:val="005628BA"/>
    <w:rsid w:val="00566364"/>
    <w:rsid w:val="00567A4E"/>
    <w:rsid w:val="0057523B"/>
    <w:rsid w:val="005757CE"/>
    <w:rsid w:val="00576848"/>
    <w:rsid w:val="005819FB"/>
    <w:rsid w:val="0058479A"/>
    <w:rsid w:val="005901D3"/>
    <w:rsid w:val="00593AB4"/>
    <w:rsid w:val="005A1267"/>
    <w:rsid w:val="005A77ED"/>
    <w:rsid w:val="005B19F9"/>
    <w:rsid w:val="005B4083"/>
    <w:rsid w:val="005B6081"/>
    <w:rsid w:val="005B6725"/>
    <w:rsid w:val="005B6ED0"/>
    <w:rsid w:val="005C2AA0"/>
    <w:rsid w:val="005C3563"/>
    <w:rsid w:val="005C6E1F"/>
    <w:rsid w:val="005E02E8"/>
    <w:rsid w:val="005E0A36"/>
    <w:rsid w:val="005E571D"/>
    <w:rsid w:val="005E593D"/>
    <w:rsid w:val="005E6326"/>
    <w:rsid w:val="005E65B0"/>
    <w:rsid w:val="005E787A"/>
    <w:rsid w:val="005E7AF8"/>
    <w:rsid w:val="005F1049"/>
    <w:rsid w:val="005F3D45"/>
    <w:rsid w:val="00603786"/>
    <w:rsid w:val="006067DD"/>
    <w:rsid w:val="00606E42"/>
    <w:rsid w:val="0060739C"/>
    <w:rsid w:val="0061012A"/>
    <w:rsid w:val="006102A4"/>
    <w:rsid w:val="00611AA0"/>
    <w:rsid w:val="0061322D"/>
    <w:rsid w:val="00620628"/>
    <w:rsid w:val="006218B5"/>
    <w:rsid w:val="00622302"/>
    <w:rsid w:val="00622324"/>
    <w:rsid w:val="006243EF"/>
    <w:rsid w:val="00632BE6"/>
    <w:rsid w:val="00634C1D"/>
    <w:rsid w:val="00637CD8"/>
    <w:rsid w:val="00647675"/>
    <w:rsid w:val="00656400"/>
    <w:rsid w:val="00657947"/>
    <w:rsid w:val="00660CF1"/>
    <w:rsid w:val="006704B2"/>
    <w:rsid w:val="00670B75"/>
    <w:rsid w:val="00682499"/>
    <w:rsid w:val="006851D2"/>
    <w:rsid w:val="00685CC6"/>
    <w:rsid w:val="006874CE"/>
    <w:rsid w:val="00690914"/>
    <w:rsid w:val="00690982"/>
    <w:rsid w:val="00691304"/>
    <w:rsid w:val="00693065"/>
    <w:rsid w:val="00693551"/>
    <w:rsid w:val="006A089F"/>
    <w:rsid w:val="006A119E"/>
    <w:rsid w:val="006A391F"/>
    <w:rsid w:val="006A3EB7"/>
    <w:rsid w:val="006A68FE"/>
    <w:rsid w:val="006C1841"/>
    <w:rsid w:val="006C19C2"/>
    <w:rsid w:val="006C672E"/>
    <w:rsid w:val="006C761D"/>
    <w:rsid w:val="006D0ED9"/>
    <w:rsid w:val="006D1BA9"/>
    <w:rsid w:val="006E0F8B"/>
    <w:rsid w:val="006E2617"/>
    <w:rsid w:val="006E3715"/>
    <w:rsid w:val="006E776D"/>
    <w:rsid w:val="006F67B5"/>
    <w:rsid w:val="00701D14"/>
    <w:rsid w:val="00704EA1"/>
    <w:rsid w:val="00704F68"/>
    <w:rsid w:val="00705944"/>
    <w:rsid w:val="007078CB"/>
    <w:rsid w:val="007143A2"/>
    <w:rsid w:val="00717147"/>
    <w:rsid w:val="00717BD0"/>
    <w:rsid w:val="00720F78"/>
    <w:rsid w:val="00724571"/>
    <w:rsid w:val="007250A1"/>
    <w:rsid w:val="00730510"/>
    <w:rsid w:val="00731B9F"/>
    <w:rsid w:val="00734ABA"/>
    <w:rsid w:val="0073648D"/>
    <w:rsid w:val="00736A2F"/>
    <w:rsid w:val="00743E85"/>
    <w:rsid w:val="007539A6"/>
    <w:rsid w:val="007561A8"/>
    <w:rsid w:val="007568E0"/>
    <w:rsid w:val="00766455"/>
    <w:rsid w:val="00772522"/>
    <w:rsid w:val="00773C8D"/>
    <w:rsid w:val="00796A25"/>
    <w:rsid w:val="00797F8C"/>
    <w:rsid w:val="007B0B85"/>
    <w:rsid w:val="007B36AB"/>
    <w:rsid w:val="007B5F01"/>
    <w:rsid w:val="007C127A"/>
    <w:rsid w:val="007C3654"/>
    <w:rsid w:val="007C3B37"/>
    <w:rsid w:val="007D0205"/>
    <w:rsid w:val="007D25E6"/>
    <w:rsid w:val="007D64ED"/>
    <w:rsid w:val="007D7B2C"/>
    <w:rsid w:val="007E2BA3"/>
    <w:rsid w:val="007E6117"/>
    <w:rsid w:val="007F0806"/>
    <w:rsid w:val="007F19E6"/>
    <w:rsid w:val="007F74BB"/>
    <w:rsid w:val="007F774E"/>
    <w:rsid w:val="00805B19"/>
    <w:rsid w:val="00806AFF"/>
    <w:rsid w:val="00812FF0"/>
    <w:rsid w:val="00813931"/>
    <w:rsid w:val="008207D0"/>
    <w:rsid w:val="00823C0D"/>
    <w:rsid w:val="00824642"/>
    <w:rsid w:val="00832031"/>
    <w:rsid w:val="00834B2C"/>
    <w:rsid w:val="00835D02"/>
    <w:rsid w:val="0085187F"/>
    <w:rsid w:val="00860866"/>
    <w:rsid w:val="00867963"/>
    <w:rsid w:val="008724AB"/>
    <w:rsid w:val="00873049"/>
    <w:rsid w:val="0087760C"/>
    <w:rsid w:val="008851E3"/>
    <w:rsid w:val="00892910"/>
    <w:rsid w:val="00895582"/>
    <w:rsid w:val="00895D8B"/>
    <w:rsid w:val="008A2F4A"/>
    <w:rsid w:val="008A5D12"/>
    <w:rsid w:val="008D6C2D"/>
    <w:rsid w:val="008F1F44"/>
    <w:rsid w:val="008F7FAA"/>
    <w:rsid w:val="00900C1C"/>
    <w:rsid w:val="00904687"/>
    <w:rsid w:val="00906139"/>
    <w:rsid w:val="00913286"/>
    <w:rsid w:val="0092282B"/>
    <w:rsid w:val="00924099"/>
    <w:rsid w:val="00926D0E"/>
    <w:rsid w:val="00931595"/>
    <w:rsid w:val="009333F0"/>
    <w:rsid w:val="0093652E"/>
    <w:rsid w:val="00944917"/>
    <w:rsid w:val="0094759A"/>
    <w:rsid w:val="009507DD"/>
    <w:rsid w:val="0095310F"/>
    <w:rsid w:val="00954843"/>
    <w:rsid w:val="00955DB3"/>
    <w:rsid w:val="0095757F"/>
    <w:rsid w:val="00961364"/>
    <w:rsid w:val="0096484A"/>
    <w:rsid w:val="009815DF"/>
    <w:rsid w:val="00981F97"/>
    <w:rsid w:val="00983F35"/>
    <w:rsid w:val="0098486A"/>
    <w:rsid w:val="0098730F"/>
    <w:rsid w:val="00992A11"/>
    <w:rsid w:val="00993C7C"/>
    <w:rsid w:val="00994B2B"/>
    <w:rsid w:val="00997138"/>
    <w:rsid w:val="00997D09"/>
    <w:rsid w:val="009A57D2"/>
    <w:rsid w:val="009B21E1"/>
    <w:rsid w:val="009B3AE3"/>
    <w:rsid w:val="009B4459"/>
    <w:rsid w:val="009B5E94"/>
    <w:rsid w:val="009B74F7"/>
    <w:rsid w:val="009C70A2"/>
    <w:rsid w:val="009D4C1D"/>
    <w:rsid w:val="009E113A"/>
    <w:rsid w:val="009E1322"/>
    <w:rsid w:val="009E4AB4"/>
    <w:rsid w:val="009E6FAD"/>
    <w:rsid w:val="009E74BA"/>
    <w:rsid w:val="009F3EE6"/>
    <w:rsid w:val="009F4D77"/>
    <w:rsid w:val="009F5852"/>
    <w:rsid w:val="009F5864"/>
    <w:rsid w:val="00A0201E"/>
    <w:rsid w:val="00A05D1E"/>
    <w:rsid w:val="00A11C82"/>
    <w:rsid w:val="00A14373"/>
    <w:rsid w:val="00A20862"/>
    <w:rsid w:val="00A254EF"/>
    <w:rsid w:val="00A26740"/>
    <w:rsid w:val="00A2718F"/>
    <w:rsid w:val="00A2726D"/>
    <w:rsid w:val="00A32EE1"/>
    <w:rsid w:val="00A35AF8"/>
    <w:rsid w:val="00A36E5A"/>
    <w:rsid w:val="00A417F3"/>
    <w:rsid w:val="00A457CD"/>
    <w:rsid w:val="00A458BE"/>
    <w:rsid w:val="00A47414"/>
    <w:rsid w:val="00A53550"/>
    <w:rsid w:val="00A629DC"/>
    <w:rsid w:val="00A64C91"/>
    <w:rsid w:val="00A729FB"/>
    <w:rsid w:val="00A7533F"/>
    <w:rsid w:val="00A76EB7"/>
    <w:rsid w:val="00A801B2"/>
    <w:rsid w:val="00A80EA6"/>
    <w:rsid w:val="00A93485"/>
    <w:rsid w:val="00A939DE"/>
    <w:rsid w:val="00A93F22"/>
    <w:rsid w:val="00A95C58"/>
    <w:rsid w:val="00A97E6E"/>
    <w:rsid w:val="00AA026C"/>
    <w:rsid w:val="00AA185E"/>
    <w:rsid w:val="00AA199E"/>
    <w:rsid w:val="00AA1E35"/>
    <w:rsid w:val="00AA43B3"/>
    <w:rsid w:val="00AA497D"/>
    <w:rsid w:val="00AA5A31"/>
    <w:rsid w:val="00AB6B09"/>
    <w:rsid w:val="00AC0F54"/>
    <w:rsid w:val="00AC0FA9"/>
    <w:rsid w:val="00AC27E5"/>
    <w:rsid w:val="00AD0FAB"/>
    <w:rsid w:val="00AD1CD4"/>
    <w:rsid w:val="00AD1E9E"/>
    <w:rsid w:val="00AF2DED"/>
    <w:rsid w:val="00AF4275"/>
    <w:rsid w:val="00AF45E5"/>
    <w:rsid w:val="00B04ED6"/>
    <w:rsid w:val="00B07EF8"/>
    <w:rsid w:val="00B123F5"/>
    <w:rsid w:val="00B13A47"/>
    <w:rsid w:val="00B164B7"/>
    <w:rsid w:val="00B22D5A"/>
    <w:rsid w:val="00B22DD9"/>
    <w:rsid w:val="00B23D71"/>
    <w:rsid w:val="00B24B0F"/>
    <w:rsid w:val="00B25233"/>
    <w:rsid w:val="00B27741"/>
    <w:rsid w:val="00B30765"/>
    <w:rsid w:val="00B3290E"/>
    <w:rsid w:val="00B32C41"/>
    <w:rsid w:val="00B36369"/>
    <w:rsid w:val="00B36FF1"/>
    <w:rsid w:val="00B4064C"/>
    <w:rsid w:val="00B4072A"/>
    <w:rsid w:val="00B47F88"/>
    <w:rsid w:val="00B51A3A"/>
    <w:rsid w:val="00B56408"/>
    <w:rsid w:val="00B56667"/>
    <w:rsid w:val="00B64C93"/>
    <w:rsid w:val="00B66661"/>
    <w:rsid w:val="00B668BA"/>
    <w:rsid w:val="00B71A53"/>
    <w:rsid w:val="00B71CC9"/>
    <w:rsid w:val="00B75D3B"/>
    <w:rsid w:val="00B76E16"/>
    <w:rsid w:val="00B77857"/>
    <w:rsid w:val="00B8725B"/>
    <w:rsid w:val="00B94051"/>
    <w:rsid w:val="00B94621"/>
    <w:rsid w:val="00B94E77"/>
    <w:rsid w:val="00B957D8"/>
    <w:rsid w:val="00BA0328"/>
    <w:rsid w:val="00BB0B46"/>
    <w:rsid w:val="00BB1CC2"/>
    <w:rsid w:val="00BB2876"/>
    <w:rsid w:val="00BC05D2"/>
    <w:rsid w:val="00BC42F4"/>
    <w:rsid w:val="00BC5303"/>
    <w:rsid w:val="00BC5F06"/>
    <w:rsid w:val="00BD1741"/>
    <w:rsid w:val="00BD7108"/>
    <w:rsid w:val="00BE5B5F"/>
    <w:rsid w:val="00BF41DA"/>
    <w:rsid w:val="00BF7479"/>
    <w:rsid w:val="00C03079"/>
    <w:rsid w:val="00C058B2"/>
    <w:rsid w:val="00C103D0"/>
    <w:rsid w:val="00C12168"/>
    <w:rsid w:val="00C1382C"/>
    <w:rsid w:val="00C156A6"/>
    <w:rsid w:val="00C21D00"/>
    <w:rsid w:val="00C23AD3"/>
    <w:rsid w:val="00C27854"/>
    <w:rsid w:val="00C34697"/>
    <w:rsid w:val="00C34ECE"/>
    <w:rsid w:val="00C42989"/>
    <w:rsid w:val="00C46556"/>
    <w:rsid w:val="00C51F4D"/>
    <w:rsid w:val="00C53362"/>
    <w:rsid w:val="00C6409D"/>
    <w:rsid w:val="00C67D01"/>
    <w:rsid w:val="00C719C5"/>
    <w:rsid w:val="00C76DBD"/>
    <w:rsid w:val="00C81DF4"/>
    <w:rsid w:val="00C83AA6"/>
    <w:rsid w:val="00C91537"/>
    <w:rsid w:val="00C9409E"/>
    <w:rsid w:val="00C94303"/>
    <w:rsid w:val="00CA2F2A"/>
    <w:rsid w:val="00CA353E"/>
    <w:rsid w:val="00CB109F"/>
    <w:rsid w:val="00CB3201"/>
    <w:rsid w:val="00CB4A86"/>
    <w:rsid w:val="00CC0C79"/>
    <w:rsid w:val="00CC2D9D"/>
    <w:rsid w:val="00CC34C2"/>
    <w:rsid w:val="00CC3E11"/>
    <w:rsid w:val="00CC6DFD"/>
    <w:rsid w:val="00CD07A1"/>
    <w:rsid w:val="00CD5FD4"/>
    <w:rsid w:val="00CD6078"/>
    <w:rsid w:val="00CE24A5"/>
    <w:rsid w:val="00CF3032"/>
    <w:rsid w:val="00CF7652"/>
    <w:rsid w:val="00D02DEA"/>
    <w:rsid w:val="00D0778C"/>
    <w:rsid w:val="00D10E18"/>
    <w:rsid w:val="00D112E8"/>
    <w:rsid w:val="00D245BB"/>
    <w:rsid w:val="00D25681"/>
    <w:rsid w:val="00D2692D"/>
    <w:rsid w:val="00D26E6F"/>
    <w:rsid w:val="00D270CC"/>
    <w:rsid w:val="00D31862"/>
    <w:rsid w:val="00D31F51"/>
    <w:rsid w:val="00D33EC8"/>
    <w:rsid w:val="00D40FC4"/>
    <w:rsid w:val="00D51864"/>
    <w:rsid w:val="00D5246A"/>
    <w:rsid w:val="00D60998"/>
    <w:rsid w:val="00D6226C"/>
    <w:rsid w:val="00D70F56"/>
    <w:rsid w:val="00D73977"/>
    <w:rsid w:val="00D90D19"/>
    <w:rsid w:val="00D94980"/>
    <w:rsid w:val="00D97480"/>
    <w:rsid w:val="00DA06AB"/>
    <w:rsid w:val="00DA2974"/>
    <w:rsid w:val="00DA5090"/>
    <w:rsid w:val="00DA6048"/>
    <w:rsid w:val="00DB33D7"/>
    <w:rsid w:val="00DB4D8D"/>
    <w:rsid w:val="00DB5496"/>
    <w:rsid w:val="00DB6AAE"/>
    <w:rsid w:val="00DC09A2"/>
    <w:rsid w:val="00DC10C3"/>
    <w:rsid w:val="00DC71EC"/>
    <w:rsid w:val="00DD29DF"/>
    <w:rsid w:val="00DD362D"/>
    <w:rsid w:val="00DD49C3"/>
    <w:rsid w:val="00DE3D9B"/>
    <w:rsid w:val="00DE5FCF"/>
    <w:rsid w:val="00DF31AB"/>
    <w:rsid w:val="00DF5AE2"/>
    <w:rsid w:val="00E03BF1"/>
    <w:rsid w:val="00E0400E"/>
    <w:rsid w:val="00E042BA"/>
    <w:rsid w:val="00E06175"/>
    <w:rsid w:val="00E066B6"/>
    <w:rsid w:val="00E11648"/>
    <w:rsid w:val="00E16059"/>
    <w:rsid w:val="00E1716D"/>
    <w:rsid w:val="00E22399"/>
    <w:rsid w:val="00E24546"/>
    <w:rsid w:val="00E2611E"/>
    <w:rsid w:val="00E37BCB"/>
    <w:rsid w:val="00E45CBF"/>
    <w:rsid w:val="00E50D2A"/>
    <w:rsid w:val="00E5213C"/>
    <w:rsid w:val="00E52B34"/>
    <w:rsid w:val="00E56A46"/>
    <w:rsid w:val="00E5700C"/>
    <w:rsid w:val="00E631EE"/>
    <w:rsid w:val="00E66439"/>
    <w:rsid w:val="00E7250F"/>
    <w:rsid w:val="00E7372F"/>
    <w:rsid w:val="00E742B2"/>
    <w:rsid w:val="00E77549"/>
    <w:rsid w:val="00E77811"/>
    <w:rsid w:val="00E8156F"/>
    <w:rsid w:val="00E85583"/>
    <w:rsid w:val="00E973C2"/>
    <w:rsid w:val="00E974F2"/>
    <w:rsid w:val="00E9763E"/>
    <w:rsid w:val="00EA0959"/>
    <w:rsid w:val="00EA2296"/>
    <w:rsid w:val="00EA7B31"/>
    <w:rsid w:val="00EB1465"/>
    <w:rsid w:val="00EB6EA2"/>
    <w:rsid w:val="00EC57A6"/>
    <w:rsid w:val="00ED1D46"/>
    <w:rsid w:val="00ED36AE"/>
    <w:rsid w:val="00ED5A22"/>
    <w:rsid w:val="00EE7D20"/>
    <w:rsid w:val="00F055A9"/>
    <w:rsid w:val="00F11EAE"/>
    <w:rsid w:val="00F13B4E"/>
    <w:rsid w:val="00F1701F"/>
    <w:rsid w:val="00F32CB8"/>
    <w:rsid w:val="00F36273"/>
    <w:rsid w:val="00F42C3E"/>
    <w:rsid w:val="00F51AAE"/>
    <w:rsid w:val="00F54059"/>
    <w:rsid w:val="00F57371"/>
    <w:rsid w:val="00F606A9"/>
    <w:rsid w:val="00F63DFA"/>
    <w:rsid w:val="00F7028B"/>
    <w:rsid w:val="00F710FC"/>
    <w:rsid w:val="00F72C27"/>
    <w:rsid w:val="00F75346"/>
    <w:rsid w:val="00F766C8"/>
    <w:rsid w:val="00F8034D"/>
    <w:rsid w:val="00F83786"/>
    <w:rsid w:val="00F84987"/>
    <w:rsid w:val="00F92DAB"/>
    <w:rsid w:val="00F95333"/>
    <w:rsid w:val="00FA00CC"/>
    <w:rsid w:val="00FA0D7D"/>
    <w:rsid w:val="00FA49B9"/>
    <w:rsid w:val="00FB1FBC"/>
    <w:rsid w:val="00FB2209"/>
    <w:rsid w:val="00FB64D4"/>
    <w:rsid w:val="00FC1970"/>
    <w:rsid w:val="00FC53DF"/>
    <w:rsid w:val="00FC551A"/>
    <w:rsid w:val="00FC7ABD"/>
    <w:rsid w:val="00FD4138"/>
    <w:rsid w:val="00FD4757"/>
    <w:rsid w:val="00FD7563"/>
    <w:rsid w:val="00FE05A6"/>
    <w:rsid w:val="00FE126D"/>
    <w:rsid w:val="00FE3E1B"/>
    <w:rsid w:val="00FF0E0E"/>
    <w:rsid w:val="00FF2611"/>
    <w:rsid w:val="00FF4596"/>
    <w:rsid w:val="04E81015"/>
    <w:rsid w:val="0B623481"/>
    <w:rsid w:val="1803F03B"/>
    <w:rsid w:val="387F76E4"/>
    <w:rsid w:val="3F3B7CC2"/>
    <w:rsid w:val="41BE0A11"/>
    <w:rsid w:val="6A4E19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2055"/>
    <o:shapelayout v:ext="edit">
      <o:idmap v:ext="edit" data="2"/>
    </o:shapelayout>
  </w:shapeDefaults>
  <w:decimalSymbol w:val="."/>
  <w:listSeparator w:val=","/>
  <w14:docId w14:val="0877C8EA"/>
  <w15:chartTrackingRefBased/>
  <w15:docId w15:val="{77413253-F7CE-43F5-9688-879D9A8E1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cs="Arial"/>
      <w:lang w:eastAsia="en-US"/>
    </w:rPr>
  </w:style>
  <w:style w:type="paragraph" w:styleId="Heading1">
    <w:name w:val="heading 1"/>
    <w:basedOn w:val="Normal"/>
    <w:next w:val="Normal"/>
    <w:qFormat/>
    <w:pPr>
      <w:keepNext/>
      <w:numPr>
        <w:numId w:val="4"/>
      </w:numPr>
      <w:tabs>
        <w:tab w:val="left" w:pos="720"/>
      </w:tabs>
      <w:outlineLvl w:val="0"/>
    </w:pPr>
    <w:rPr>
      <w:b/>
      <w:bCs/>
      <w:kern w:val="28"/>
      <w:sz w:val="28"/>
      <w:szCs w:val="28"/>
    </w:rPr>
  </w:style>
  <w:style w:type="paragraph" w:styleId="Heading2">
    <w:name w:val="heading 2"/>
    <w:basedOn w:val="Normal"/>
    <w:next w:val="Normal"/>
    <w:qFormat/>
    <w:pPr>
      <w:keepNext/>
      <w:keepLines/>
      <w:numPr>
        <w:ilvl w:val="1"/>
        <w:numId w:val="4"/>
      </w:numPr>
      <w:outlineLvl w:val="1"/>
    </w:pPr>
    <w:rPr>
      <w:b/>
      <w:bCs/>
      <w:i/>
      <w:iCs/>
      <w:sz w:val="24"/>
      <w:szCs w:val="24"/>
    </w:rPr>
  </w:style>
  <w:style w:type="paragraph" w:styleId="Heading3">
    <w:name w:val="heading 3"/>
    <w:basedOn w:val="Normal"/>
    <w:qFormat/>
    <w:rsid w:val="00BB0B46"/>
    <w:pPr>
      <w:keepNext/>
      <w:keepLines/>
      <w:tabs>
        <w:tab w:val="num" w:pos="720"/>
      </w:tabs>
      <w:outlineLvl w:val="2"/>
    </w:pPr>
  </w:style>
  <w:style w:type="paragraph" w:styleId="Heading4">
    <w:name w:val="heading 4"/>
    <w:basedOn w:val="Normal"/>
    <w:next w:val="Normal"/>
    <w:qFormat/>
    <w:rsid w:val="00BB0B46"/>
    <w:pPr>
      <w:keepNext/>
      <w:keepLines/>
      <w:tabs>
        <w:tab w:val="num" w:pos="0"/>
      </w:tabs>
      <w:outlineLvl w:val="3"/>
    </w:pPr>
  </w:style>
  <w:style w:type="paragraph" w:styleId="Heading5">
    <w:name w:val="heading 5"/>
    <w:basedOn w:val="Normal"/>
    <w:next w:val="Normal"/>
    <w:qFormat/>
    <w:pPr>
      <w:outlineLvl w:val="4"/>
    </w:pPr>
    <w:rPr>
      <w:b/>
      <w:bCs/>
      <w:sz w:val="28"/>
      <w:szCs w:val="28"/>
    </w:rPr>
  </w:style>
  <w:style w:type="paragraph" w:styleId="Heading6">
    <w:name w:val="heading 6"/>
    <w:basedOn w:val="Normal"/>
    <w:next w:val="Normal"/>
    <w:qFormat/>
    <w:pPr>
      <w:spacing w:before="240" w:after="60"/>
      <w:outlineLvl w:val="5"/>
    </w:pPr>
    <w:rPr>
      <w:b/>
      <w:bCs/>
      <w:sz w:val="24"/>
      <w:szCs w:val="24"/>
    </w:rPr>
  </w:style>
  <w:style w:type="paragraph" w:styleId="Heading7">
    <w:name w:val="heading 7"/>
    <w:basedOn w:val="Normal"/>
    <w:next w:val="Normal"/>
    <w:qFormat/>
    <w:pPr>
      <w:numPr>
        <w:ilvl w:val="6"/>
        <w:numId w:val="4"/>
      </w:numPr>
      <w:spacing w:before="240" w:after="60"/>
      <w:outlineLvl w:val="6"/>
    </w:pPr>
    <w:rPr>
      <w:u w:val="single"/>
    </w:rPr>
  </w:style>
  <w:style w:type="paragraph" w:styleId="Heading8">
    <w:name w:val="heading 8"/>
    <w:basedOn w:val="Normal"/>
    <w:next w:val="Normal"/>
    <w:qFormat/>
    <w:pPr>
      <w:numPr>
        <w:ilvl w:val="7"/>
        <w:numId w:val="4"/>
      </w:numPr>
      <w:spacing w:before="240" w:after="60"/>
      <w:outlineLvl w:val="7"/>
    </w:pPr>
    <w:rPr>
      <w:i/>
      <w:iCs/>
    </w:rPr>
  </w:style>
  <w:style w:type="paragraph" w:styleId="Heading9">
    <w:name w:val="heading 9"/>
    <w:basedOn w:val="Normal"/>
    <w:next w:val="Normal"/>
    <w:qFormat/>
    <w:pPr>
      <w:numPr>
        <w:ilvl w:val="8"/>
        <w:numId w:val="4"/>
      </w:numPr>
      <w:spacing w:before="240"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spacing w:after="0"/>
    </w:pPr>
    <w:rPr>
      <w:rFonts w:ascii="Times New Roman" w:hAnsi="Times New Roman" w:cs="Times New Roman"/>
    </w:rPr>
  </w:style>
  <w:style w:type="paragraph" w:styleId="BodyText">
    <w:name w:val="Body Text"/>
    <w:basedOn w:val="Normal"/>
    <w:link w:val="BodyTextChar"/>
    <w:pPr>
      <w:spacing w:after="0"/>
      <w:ind w:left="720"/>
    </w:pPr>
  </w:style>
  <w:style w:type="paragraph" w:styleId="Footer">
    <w:name w:val="footer"/>
    <w:basedOn w:val="Normal"/>
    <w:pPr>
      <w:tabs>
        <w:tab w:val="center" w:pos="4153"/>
        <w:tab w:val="right" w:pos="8306"/>
      </w:tabs>
      <w:spacing w:after="0"/>
    </w:pPr>
    <w:rPr>
      <w:rFonts w:ascii="Times New Roman" w:hAnsi="Times New Roman" w:cs="Times New Roman"/>
    </w:rPr>
  </w:style>
  <w:style w:type="paragraph" w:styleId="BodyText3">
    <w:name w:val="Body Text 3"/>
    <w:basedOn w:val="Normal"/>
    <w:pPr>
      <w:spacing w:after="0"/>
    </w:pPr>
    <w:rPr>
      <w:color w:val="00FFFF"/>
    </w:rPr>
  </w:style>
  <w:style w:type="paragraph" w:styleId="BodyText2">
    <w:name w:val="Body Text 2"/>
    <w:basedOn w:val="Normal"/>
    <w:pPr>
      <w:spacing w:after="0"/>
    </w:pPr>
    <w:rPr>
      <w:rFonts w:ascii="Times New Roman" w:hAnsi="Times New Roman" w:cs="Times New Roman"/>
      <w:color w:val="FF0000"/>
    </w:rPr>
  </w:style>
  <w:style w:type="paragraph" w:styleId="FootnoteText">
    <w:name w:val="footnote text"/>
    <w:basedOn w:val="Normal"/>
    <w:semiHidden/>
    <w:pPr>
      <w:spacing w:after="0"/>
    </w:pPr>
    <w:rPr>
      <w:rFonts w:ascii="Times New Roman" w:hAnsi="Times New Roman" w:cs="Times New Roman"/>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pPr>
      <w:spacing w:after="0"/>
    </w:pPr>
    <w:rPr>
      <w:rFonts w:ascii="Tahoma" w:hAnsi="Tahoma" w:cs="Tahoma"/>
      <w:sz w:val="16"/>
      <w:szCs w:val="16"/>
    </w:rPr>
  </w:style>
  <w:style w:type="paragraph" w:styleId="BodyTextIndent">
    <w:name w:val="Body Text Indent"/>
    <w:basedOn w:val="Normal"/>
    <w:pPr>
      <w:spacing w:after="0"/>
    </w:pPr>
    <w:rPr>
      <w:rFonts w:ascii="Times New Roman" w:hAnsi="Times New Roman" w:cs="Times New Roman"/>
      <w:color w:val="FF0000"/>
    </w:rPr>
  </w:style>
  <w:style w:type="character" w:customStyle="1" w:styleId="Heading3Char">
    <w:name w:val="Heading 3 Char"/>
    <w:rPr>
      <w:rFonts w:ascii="Arial" w:hAnsi="Arial" w:cs="Arial"/>
      <w:noProof w:val="0"/>
      <w:lang w:val="en-GB" w:eastAsia="en-US" w:bidi="ar-SA"/>
    </w:rPr>
  </w:style>
  <w:style w:type="paragraph" w:styleId="BodyTextIndent2">
    <w:name w:val="Body Text Indent 2"/>
    <w:basedOn w:val="Normal"/>
    <w:pPr>
      <w:ind w:left="720"/>
      <w:jc w:val="both"/>
    </w:pPr>
  </w:style>
  <w:style w:type="paragraph" w:customStyle="1" w:styleId="SalientIssuesNumbered">
    <w:name w:val="Salient Issues Numbered"/>
    <w:basedOn w:val="Normal"/>
    <w:pPr>
      <w:widowControl w:val="0"/>
      <w:numPr>
        <w:numId w:val="22"/>
      </w:numPr>
      <w:spacing w:after="200"/>
    </w:pPr>
    <w:rPr>
      <w:snapToGrid w:val="0"/>
    </w:rPr>
  </w:style>
  <w:style w:type="paragraph" w:customStyle="1" w:styleId="Table">
    <w:name w:val="Table"/>
    <w:basedOn w:val="Normal"/>
    <w:autoRedefine/>
    <w:pPr>
      <w:spacing w:after="0"/>
    </w:pPr>
    <w:rPr>
      <w:rFonts w:cs="Times New Roman"/>
      <w:snapToGrid w:val="0"/>
      <w:lang w:eastAsia="en-GB"/>
    </w:rPr>
  </w:style>
  <w:style w:type="paragraph" w:customStyle="1" w:styleId="Left063">
    <w:name w:val="Left 0.63"/>
    <w:basedOn w:val="Normal"/>
    <w:pPr>
      <w:ind w:left="357"/>
    </w:pPr>
    <w:rPr>
      <w:rFonts w:cs="Times New Roman"/>
    </w:rPr>
  </w:style>
  <w:style w:type="character" w:styleId="CommentReference">
    <w:name w:val="annotation reference"/>
    <w:semiHidden/>
    <w:rsid w:val="00FB64D4"/>
    <w:rPr>
      <w:sz w:val="16"/>
      <w:szCs w:val="16"/>
    </w:rPr>
  </w:style>
  <w:style w:type="paragraph" w:styleId="CommentText">
    <w:name w:val="annotation text"/>
    <w:basedOn w:val="Normal"/>
    <w:link w:val="CommentTextChar"/>
    <w:semiHidden/>
    <w:rsid w:val="00FB64D4"/>
  </w:style>
  <w:style w:type="paragraph" w:styleId="CommentSubject">
    <w:name w:val="annotation subject"/>
    <w:basedOn w:val="CommentText"/>
    <w:next w:val="CommentText"/>
    <w:semiHidden/>
    <w:rsid w:val="00FB64D4"/>
    <w:rPr>
      <w:b/>
      <w:bCs/>
    </w:rPr>
  </w:style>
  <w:style w:type="table" w:styleId="TableGrid">
    <w:name w:val="Table Grid"/>
    <w:basedOn w:val="TableNormal"/>
    <w:rsid w:val="00693065"/>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3Text">
    <w:name w:val="Level 3 Text"/>
    <w:basedOn w:val="Heading3"/>
    <w:link w:val="Level3TextChar"/>
    <w:rsid w:val="00B76E16"/>
    <w:pPr>
      <w:ind w:left="709" w:hanging="709"/>
      <w:jc w:val="both"/>
    </w:pPr>
  </w:style>
  <w:style w:type="character" w:customStyle="1" w:styleId="Level3TextChar">
    <w:name w:val="Level 3 Text Char"/>
    <w:link w:val="Level3Text"/>
    <w:rsid w:val="00B76E16"/>
    <w:rPr>
      <w:rFonts w:ascii="Arial" w:hAnsi="Arial" w:cs="Arial"/>
      <w:lang w:val="en-GB" w:eastAsia="en-US" w:bidi="ar-SA"/>
    </w:rPr>
  </w:style>
  <w:style w:type="paragraph" w:customStyle="1" w:styleId="Level4Test">
    <w:name w:val="Level 4 Test"/>
    <w:basedOn w:val="Level3Text"/>
    <w:rsid w:val="00B76E16"/>
    <w:pPr>
      <w:tabs>
        <w:tab w:val="clear" w:pos="720"/>
        <w:tab w:val="num" w:pos="709"/>
      </w:tabs>
    </w:pPr>
  </w:style>
  <w:style w:type="paragraph" w:styleId="Revision">
    <w:name w:val="Revision"/>
    <w:hidden/>
    <w:uiPriority w:val="99"/>
    <w:semiHidden/>
    <w:rsid w:val="00CB3201"/>
    <w:rPr>
      <w:rFonts w:ascii="Arial" w:hAnsi="Arial" w:cs="Arial"/>
      <w:lang w:eastAsia="en-US"/>
    </w:rPr>
  </w:style>
  <w:style w:type="paragraph" w:styleId="ListParagraph">
    <w:name w:val="List Paragraph"/>
    <w:basedOn w:val="Normal"/>
    <w:uiPriority w:val="34"/>
    <w:qFormat/>
    <w:rsid w:val="00A76EB7"/>
    <w:pPr>
      <w:widowControl w:val="0"/>
      <w:spacing w:after="0" w:line="264" w:lineRule="auto"/>
      <w:ind w:left="720"/>
    </w:pPr>
    <w:rPr>
      <w:rFonts w:cs="Times New Roman"/>
      <w:snapToGrid w:val="0"/>
    </w:rPr>
  </w:style>
  <w:style w:type="character" w:customStyle="1" w:styleId="CommentTextChar">
    <w:name w:val="Comment Text Char"/>
    <w:basedOn w:val="DefaultParagraphFont"/>
    <w:link w:val="CommentText"/>
    <w:semiHidden/>
    <w:rsid w:val="0047074A"/>
    <w:rPr>
      <w:rFonts w:ascii="Arial" w:hAnsi="Arial" w:cs="Arial"/>
      <w:lang w:eastAsia="en-US"/>
    </w:rPr>
  </w:style>
  <w:style w:type="character" w:customStyle="1" w:styleId="BodyTextChar">
    <w:name w:val="Body Text Char"/>
    <w:basedOn w:val="DefaultParagraphFont"/>
    <w:link w:val="BodyText"/>
    <w:rsid w:val="00BD7108"/>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511864">
      <w:bodyDiv w:val="1"/>
      <w:marLeft w:val="0"/>
      <w:marRight w:val="0"/>
      <w:marTop w:val="0"/>
      <w:marBottom w:val="0"/>
      <w:divBdr>
        <w:top w:val="none" w:sz="0" w:space="0" w:color="auto"/>
        <w:left w:val="none" w:sz="0" w:space="0" w:color="auto"/>
        <w:bottom w:val="none" w:sz="0" w:space="0" w:color="auto"/>
        <w:right w:val="none" w:sz="0" w:space="0" w:color="auto"/>
      </w:divBdr>
    </w:div>
    <w:div w:id="535430894">
      <w:bodyDiv w:val="1"/>
      <w:marLeft w:val="0"/>
      <w:marRight w:val="0"/>
      <w:marTop w:val="0"/>
      <w:marBottom w:val="0"/>
      <w:divBdr>
        <w:top w:val="none" w:sz="0" w:space="0" w:color="auto"/>
        <w:left w:val="none" w:sz="0" w:space="0" w:color="auto"/>
        <w:bottom w:val="none" w:sz="0" w:space="0" w:color="auto"/>
        <w:right w:val="none" w:sz="0" w:space="0" w:color="auto"/>
      </w:divBdr>
    </w:div>
    <w:div w:id="538663269">
      <w:bodyDiv w:val="1"/>
      <w:marLeft w:val="0"/>
      <w:marRight w:val="0"/>
      <w:marTop w:val="0"/>
      <w:marBottom w:val="0"/>
      <w:divBdr>
        <w:top w:val="none" w:sz="0" w:space="0" w:color="auto"/>
        <w:left w:val="none" w:sz="0" w:space="0" w:color="auto"/>
        <w:bottom w:val="none" w:sz="0" w:space="0" w:color="auto"/>
        <w:right w:val="none" w:sz="0" w:space="0" w:color="auto"/>
      </w:divBdr>
    </w:div>
    <w:div w:id="1446923439">
      <w:bodyDiv w:val="1"/>
      <w:marLeft w:val="0"/>
      <w:marRight w:val="0"/>
      <w:marTop w:val="0"/>
      <w:marBottom w:val="0"/>
      <w:divBdr>
        <w:top w:val="none" w:sz="0" w:space="0" w:color="auto"/>
        <w:left w:val="none" w:sz="0" w:space="0" w:color="auto"/>
        <w:bottom w:val="none" w:sz="0" w:space="0" w:color="auto"/>
        <w:right w:val="none" w:sz="0" w:space="0" w:color="auto"/>
      </w:divBdr>
    </w:div>
    <w:div w:id="1699772174">
      <w:bodyDiv w:val="1"/>
      <w:marLeft w:val="0"/>
      <w:marRight w:val="0"/>
      <w:marTop w:val="0"/>
      <w:marBottom w:val="0"/>
      <w:divBdr>
        <w:top w:val="none" w:sz="0" w:space="0" w:color="auto"/>
        <w:left w:val="none" w:sz="0" w:space="0" w:color="auto"/>
        <w:bottom w:val="none" w:sz="0" w:space="0" w:color="auto"/>
        <w:right w:val="none" w:sz="0" w:space="0" w:color="auto"/>
      </w:divBdr>
    </w:div>
    <w:div w:id="197344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wmf"/><Relationship Id="rId18" Type="http://schemas.openxmlformats.org/officeDocument/2006/relationships/image" Target="media/image4.wmf"/><Relationship Id="rId3" Type="http://schemas.openxmlformats.org/officeDocument/2006/relationships/customXml" Target="../customXml/item3.xml"/><Relationship Id="rId21" Type="http://schemas.openxmlformats.org/officeDocument/2006/relationships/oleObject" Target="embeddings/oleObject1.bin"/><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oleObject" Target="embeddings/Microsoft_Visio_2003-2010_Drawing1.vsd"/><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wmf"/><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oleObject" Target="embeddings/Microsoft_Visio_2003-2010_Drawing2.vsd"/><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vsd"/><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3" ma:contentTypeDescription="Create a new document." ma:contentTypeScope="" ma:versionID="9a2c1ba66b4e524950c75725ecafbc54">
  <xsd:schema xmlns:xsd="http://www.w3.org/2001/XMLSchema" xmlns:xs="http://www.w3.org/2001/XMLSchema" xmlns:p="http://schemas.microsoft.com/office/2006/metadata/properties" xmlns:ns2="3f6024f2-ec53-42bf-9fc5-b1e570b27390" xmlns:ns3="97b6fe81-1556-4112-94ca-31043ca39b71" xmlns:ns4="303642a2-a73e-4b0e-aad1-46256d6943d4" targetNamespace="http://schemas.microsoft.com/office/2006/metadata/properties" ma:root="true" ma:fieldsID="14f62c1900b4bda05c854e32e1baccfd" ns2:_="" ns3:_="" ns4:_="">
    <xsd:import namespace="3f6024f2-ec53-42bf-9fc5-b1e570b27390"/>
    <xsd:import namespace="97b6fe81-1556-4112-94ca-31043ca39b71"/>
    <xsd:import namespace="303642a2-a73e-4b0e-aad1-46256d6943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3642a2-a73e-4b0e-aad1-46256d6943d4" elementFormDefault="qualified">
    <xsd:import namespace="http://schemas.microsoft.com/office/2006/documentManagement/types"/>
    <xsd:import namespace="http://schemas.microsoft.com/office/infopath/2007/PartnerControls"/>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B2FBEF-346B-460D-9C5F-7508C55E84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303642a2-a73e-4b0e-aad1-46256d694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3B1B36-547A-46A2-A572-FCA98E149BC9}">
  <ds:schemaRefs>
    <ds:schemaRef ds:uri="http://schemas.microsoft.com/office/2006/metadata/properties"/>
    <ds:schemaRef ds:uri="http://purl.org/dc/terms/"/>
    <ds:schemaRef ds:uri="3f6024f2-ec53-42bf-9fc5-b1e570b27390"/>
    <ds:schemaRef ds:uri="http://schemas.microsoft.com/office/2006/documentManagement/types"/>
    <ds:schemaRef ds:uri="97b6fe81-1556-4112-94ca-31043ca39b71"/>
    <ds:schemaRef ds:uri="http://purl.org/dc/elements/1.1/"/>
    <ds:schemaRef ds:uri="http://schemas.microsoft.com/office/infopath/2007/PartnerControls"/>
    <ds:schemaRef ds:uri="http://schemas.openxmlformats.org/package/2006/metadata/core-properties"/>
    <ds:schemaRef ds:uri="303642a2-a73e-4b0e-aad1-46256d6943d4"/>
    <ds:schemaRef ds:uri="http://www.w3.org/XML/1998/namespace"/>
    <ds:schemaRef ds:uri="http://purl.org/dc/dcmitype/"/>
  </ds:schemaRefs>
</ds:datastoreItem>
</file>

<file path=customXml/itemProps3.xml><?xml version="1.0" encoding="utf-8"?>
<ds:datastoreItem xmlns:ds="http://schemas.openxmlformats.org/officeDocument/2006/customXml" ds:itemID="{9AA78154-9DCE-4F60-BC15-48199DA939BC}">
  <ds:schemaRefs>
    <ds:schemaRef ds:uri="http://schemas.openxmlformats.org/officeDocument/2006/bibliography"/>
  </ds:schemaRefs>
</ds:datastoreItem>
</file>

<file path=customXml/itemProps4.xml><?xml version="1.0" encoding="utf-8"?>
<ds:datastoreItem xmlns:ds="http://schemas.openxmlformats.org/officeDocument/2006/customXml" ds:itemID="{17E632A4-44B3-4619-8800-9605B4E34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11678</Words>
  <Characters>59096</Characters>
  <Application>Microsoft Office Word</Application>
  <DocSecurity>8</DocSecurity>
  <Lines>1515</Lines>
  <Paragraphs>852</Paragraphs>
  <ScaleCrop>false</ScaleCrop>
  <Company>NGC</Company>
  <LinksUpToDate>false</LinksUpToDate>
  <CharactersWithSpaces>69922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STCP01-1</dc:title>
  <dc:subject/>
  <dc:creator>Peaceful</dc:creator>
  <cp:keywords/>
  <cp:lastModifiedBy>Kat Higby</cp:lastModifiedBy>
  <cp:revision>124</cp:revision>
  <cp:lastPrinted>2025-11-24T14:25:00Z</cp:lastPrinted>
  <dcterms:created xsi:type="dcterms:W3CDTF">2024-03-05T18:56:00Z</dcterms:created>
  <dcterms:modified xsi:type="dcterms:W3CDTF">2026-01-20T10:59:00Z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0x01010073D37DB2E824E841AA9D7C8250A8DF90</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y fmtid="{D5CDD505-2E9C-101B-9397-08002B2CF9AE}" pid="7" name="Order">
    <vt:r8>3286000</vt:r8>
  </property>
  <property fmtid="{D5CDD505-2E9C-101B-9397-08002B2CF9AE}" pid="8" name="xd_Signature">
    <vt:bool>false</vt:bool>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docLang">
    <vt:lpwstr>en</vt:lpwstr>
  </property>
</Properties>
</file>